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C2F" w:rsidRPr="00067784" w:rsidRDefault="008131DE">
      <w:pPr>
        <w:spacing w:line="540" w:lineRule="exact"/>
        <w:jc w:val="center"/>
        <w:rPr>
          <w:rFonts w:eastAsia="方正小标宋简体"/>
          <w:sz w:val="44"/>
          <w:szCs w:val="44"/>
        </w:rPr>
      </w:pPr>
      <w:r w:rsidRPr="00067784">
        <w:rPr>
          <w:rFonts w:eastAsia="方正小标宋简体"/>
          <w:sz w:val="44"/>
          <w:szCs w:val="44"/>
        </w:rPr>
        <w:t>泉州师范学院专业学位硕士生指导教师</w:t>
      </w:r>
    </w:p>
    <w:p w:rsidR="00CE4C2F" w:rsidRPr="00067784" w:rsidRDefault="008131DE">
      <w:pPr>
        <w:spacing w:line="540" w:lineRule="exact"/>
        <w:jc w:val="center"/>
        <w:rPr>
          <w:rFonts w:eastAsia="方正小标宋简体"/>
          <w:sz w:val="44"/>
          <w:szCs w:val="44"/>
        </w:rPr>
      </w:pPr>
      <w:r w:rsidRPr="00067784">
        <w:rPr>
          <w:rFonts w:eastAsia="方正小标宋简体"/>
          <w:sz w:val="44"/>
          <w:szCs w:val="44"/>
        </w:rPr>
        <w:t>遴选和考核实施办法</w:t>
      </w:r>
    </w:p>
    <w:p w:rsidR="00CE4C2F" w:rsidRPr="00067784" w:rsidRDefault="00CE4C2F">
      <w:pPr>
        <w:spacing w:line="540" w:lineRule="exact"/>
        <w:ind w:firstLineChars="200" w:firstLine="640"/>
        <w:rPr>
          <w:rFonts w:eastAsia="仿宋_GB2312"/>
          <w:sz w:val="32"/>
          <w:szCs w:val="32"/>
        </w:rPr>
      </w:pPr>
    </w:p>
    <w:p w:rsidR="00CE4C2F" w:rsidRPr="00067784" w:rsidRDefault="008131DE">
      <w:pPr>
        <w:spacing w:line="540" w:lineRule="exact"/>
        <w:ind w:firstLineChars="200" w:firstLine="640"/>
        <w:rPr>
          <w:rFonts w:eastAsia="仿宋_GB2312"/>
          <w:sz w:val="32"/>
          <w:szCs w:val="32"/>
        </w:rPr>
      </w:pPr>
      <w:r w:rsidRPr="00067784">
        <w:rPr>
          <w:rFonts w:eastAsia="仿宋_GB2312"/>
          <w:sz w:val="32"/>
          <w:szCs w:val="32"/>
        </w:rPr>
        <w:t>为适应我校专业学位研究生教育的发展需要，</w:t>
      </w:r>
      <w:ins w:id="0" w:author="丁欢" w:date="2019-05-16T10:13:00Z">
        <w:r w:rsidRPr="00067784">
          <w:rPr>
            <w:rFonts w:eastAsia="仿宋_GB2312"/>
            <w:sz w:val="32"/>
            <w:szCs w:val="32"/>
          </w:rPr>
          <w:t>加强</w:t>
        </w:r>
      </w:ins>
      <w:r w:rsidRPr="00067784">
        <w:rPr>
          <w:rFonts w:eastAsia="仿宋_GB2312"/>
          <w:sz w:val="32"/>
          <w:szCs w:val="32"/>
        </w:rPr>
        <w:t>专业学位硕士生</w:t>
      </w:r>
      <w:ins w:id="1" w:author="丁欢" w:date="2019-05-16T10:14:00Z">
        <w:r w:rsidRPr="00067784">
          <w:rPr>
            <w:rFonts w:eastAsia="仿宋_GB2312"/>
            <w:sz w:val="32"/>
            <w:szCs w:val="32"/>
          </w:rPr>
          <w:t>导师</w:t>
        </w:r>
      </w:ins>
      <w:r w:rsidRPr="00067784">
        <w:rPr>
          <w:rFonts w:eastAsia="仿宋_GB2312"/>
          <w:sz w:val="32"/>
          <w:szCs w:val="32"/>
        </w:rPr>
        <w:t>队伍建设</w:t>
      </w:r>
      <w:ins w:id="2" w:author="丁欢" w:date="2019-05-16T10:14:00Z">
        <w:r w:rsidRPr="00067784">
          <w:rPr>
            <w:rFonts w:eastAsia="仿宋_GB2312"/>
            <w:sz w:val="32"/>
            <w:szCs w:val="32"/>
          </w:rPr>
          <w:t>，</w:t>
        </w:r>
      </w:ins>
      <w:r w:rsidRPr="00067784">
        <w:rPr>
          <w:rFonts w:eastAsia="仿宋_GB2312"/>
          <w:sz w:val="32"/>
          <w:szCs w:val="32"/>
        </w:rPr>
        <w:t>建设一支与专业学位研究生教育相适应的、专兼职相结合的高水平</w:t>
      </w:r>
      <w:r w:rsidRPr="00067784">
        <w:rPr>
          <w:rFonts w:eastAsia="仿宋_GB2312"/>
          <w:sz w:val="32"/>
          <w:szCs w:val="32"/>
        </w:rPr>
        <w:t>“</w:t>
      </w:r>
      <w:r w:rsidRPr="00067784">
        <w:rPr>
          <w:rFonts w:eastAsia="仿宋_GB2312"/>
          <w:sz w:val="32"/>
          <w:szCs w:val="32"/>
        </w:rPr>
        <w:t>双师型</w:t>
      </w:r>
      <w:r w:rsidRPr="00067784">
        <w:rPr>
          <w:rFonts w:eastAsia="仿宋_GB2312"/>
          <w:sz w:val="32"/>
          <w:szCs w:val="32"/>
        </w:rPr>
        <w:t>”</w:t>
      </w:r>
      <w:r w:rsidRPr="00067784">
        <w:rPr>
          <w:rFonts w:eastAsia="仿宋_GB2312"/>
          <w:sz w:val="32"/>
          <w:szCs w:val="32"/>
        </w:rPr>
        <w:t>导师队伍，做好专业学位硕士生指导教师的遴选、考核和聘任工作，保证我校专业学位研究生培养质量，特制定本办法。</w:t>
      </w:r>
    </w:p>
    <w:p w:rsidR="00000000" w:rsidRDefault="008131DE">
      <w:pPr>
        <w:spacing w:line="540" w:lineRule="exact"/>
        <w:ind w:firstLineChars="200" w:firstLine="640"/>
        <w:rPr>
          <w:rFonts w:eastAsia="黑体"/>
          <w:sz w:val="32"/>
          <w:szCs w:val="32"/>
        </w:rPr>
        <w:pPrChange w:id="3" w:author="丁欢" w:date="2019-05-16T10:42:00Z">
          <w:pPr>
            <w:widowControl/>
            <w:spacing w:line="560" w:lineRule="exact"/>
            <w:ind w:firstLineChars="200" w:firstLine="640"/>
            <w:jc w:val="left"/>
          </w:pPr>
        </w:pPrChange>
      </w:pPr>
      <w:r w:rsidRPr="00067784">
        <w:rPr>
          <w:rFonts w:eastAsia="黑体"/>
          <w:sz w:val="32"/>
          <w:szCs w:val="32"/>
        </w:rPr>
        <w:t>一、基本原则</w:t>
      </w:r>
    </w:p>
    <w:p w:rsidR="00000000" w:rsidRDefault="008131DE">
      <w:pPr>
        <w:spacing w:line="540" w:lineRule="exact"/>
        <w:ind w:firstLineChars="200" w:firstLine="643"/>
        <w:rPr>
          <w:rFonts w:eastAsia="仿宋_GB2312"/>
          <w:sz w:val="32"/>
          <w:szCs w:val="32"/>
        </w:rPr>
        <w:pPrChange w:id="4" w:author="丁欢" w:date="2019-05-16T10:42:00Z">
          <w:pPr>
            <w:widowControl/>
            <w:spacing w:line="560" w:lineRule="exact"/>
            <w:ind w:firstLineChars="200" w:firstLine="643"/>
            <w:jc w:val="left"/>
          </w:pPr>
        </w:pPrChange>
      </w:pPr>
      <w:ins w:id="5" w:author="丁欢" w:date="2019-05-16T10:34:00Z">
        <w:r w:rsidRPr="00067784">
          <w:rPr>
            <w:rFonts w:eastAsia="楷体_GB2312"/>
            <w:b/>
            <w:sz w:val="32"/>
            <w:szCs w:val="32"/>
          </w:rPr>
          <w:t>（</w:t>
        </w:r>
      </w:ins>
      <w:ins w:id="6" w:author="丁欢" w:date="2019-05-16T10:36:00Z">
        <w:r w:rsidRPr="00067784">
          <w:rPr>
            <w:rFonts w:eastAsia="楷体_GB2312"/>
            <w:b/>
            <w:sz w:val="32"/>
            <w:szCs w:val="32"/>
          </w:rPr>
          <w:t>一</w:t>
        </w:r>
      </w:ins>
      <w:ins w:id="7" w:author="丁欢" w:date="2019-05-16T10:34:00Z">
        <w:r w:rsidRPr="00067784">
          <w:rPr>
            <w:rFonts w:eastAsia="楷体_GB2312"/>
            <w:b/>
            <w:sz w:val="32"/>
            <w:szCs w:val="32"/>
          </w:rPr>
          <w:t>）</w:t>
        </w:r>
        <w:r w:rsidRPr="00067784">
          <w:rPr>
            <w:rFonts w:eastAsia="仿宋_GB2312"/>
            <w:sz w:val="32"/>
            <w:szCs w:val="32"/>
          </w:rPr>
          <w:t>在所从事专业学位点领域应具有丰富的实践经验、良好的实务工作经历，具备较深厚的理论基础和丰富的实践经验，有较高的解决本领域实际问题</w:t>
        </w:r>
      </w:ins>
      <w:r w:rsidRPr="00067784">
        <w:rPr>
          <w:rFonts w:eastAsia="仿宋_GB2312"/>
          <w:sz w:val="32"/>
          <w:szCs w:val="32"/>
        </w:rPr>
        <w:t>的</w:t>
      </w:r>
      <w:ins w:id="8" w:author="丁欢" w:date="2019-05-16T10:34:00Z">
        <w:r w:rsidRPr="00067784">
          <w:rPr>
            <w:rFonts w:eastAsia="仿宋_GB2312"/>
            <w:sz w:val="32"/>
            <w:szCs w:val="32"/>
          </w:rPr>
          <w:t>能力。</w:t>
        </w:r>
      </w:ins>
    </w:p>
    <w:p w:rsidR="00CE4C2F" w:rsidRPr="00067784" w:rsidRDefault="008131DE">
      <w:pPr>
        <w:spacing w:line="540" w:lineRule="exact"/>
        <w:ind w:firstLineChars="200" w:firstLine="643"/>
        <w:rPr>
          <w:ins w:id="9" w:author="丁欢" w:date="2019-05-16T10:34:00Z"/>
          <w:rFonts w:eastAsia="仿宋_GB2312"/>
          <w:sz w:val="32"/>
          <w:szCs w:val="32"/>
        </w:rPr>
      </w:pPr>
      <w:ins w:id="10" w:author="丁欢" w:date="2019-05-16T10:33:00Z">
        <w:r w:rsidRPr="00067784">
          <w:rPr>
            <w:rFonts w:eastAsia="楷体_GB2312"/>
            <w:b/>
            <w:sz w:val="32"/>
            <w:szCs w:val="32"/>
          </w:rPr>
          <w:t>（</w:t>
        </w:r>
      </w:ins>
      <w:r w:rsidRPr="00067784">
        <w:rPr>
          <w:rFonts w:eastAsia="楷体_GB2312"/>
          <w:b/>
          <w:sz w:val="32"/>
          <w:szCs w:val="32"/>
        </w:rPr>
        <w:t>二</w:t>
      </w:r>
      <w:ins w:id="11" w:author="丁欢" w:date="2019-05-16T10:33:00Z">
        <w:r w:rsidRPr="00067784">
          <w:rPr>
            <w:rFonts w:eastAsia="楷体_GB2312"/>
            <w:b/>
            <w:sz w:val="32"/>
            <w:szCs w:val="32"/>
          </w:rPr>
          <w:t>）</w:t>
        </w:r>
        <w:r w:rsidRPr="00067784">
          <w:rPr>
            <w:rFonts w:eastAsia="仿宋_GB2312"/>
            <w:sz w:val="32"/>
            <w:szCs w:val="32"/>
          </w:rPr>
          <w:t>熟悉专业学位</w:t>
        </w:r>
      </w:ins>
      <w:r w:rsidRPr="00067784">
        <w:rPr>
          <w:rFonts w:eastAsia="仿宋_GB2312"/>
          <w:sz w:val="32"/>
          <w:szCs w:val="32"/>
        </w:rPr>
        <w:t>研究生</w:t>
      </w:r>
      <w:ins w:id="12" w:author="丁欢" w:date="2019-05-16T10:33:00Z">
        <w:r w:rsidRPr="00067784">
          <w:rPr>
            <w:rFonts w:eastAsia="仿宋_GB2312"/>
            <w:sz w:val="32"/>
            <w:szCs w:val="32"/>
          </w:rPr>
          <w:t>教育的性质、特点和培养目标，掌握相关专业学位</w:t>
        </w:r>
      </w:ins>
      <w:r w:rsidRPr="00067784">
        <w:rPr>
          <w:rFonts w:eastAsia="仿宋_GB2312"/>
          <w:sz w:val="32"/>
          <w:szCs w:val="32"/>
        </w:rPr>
        <w:t>研究生</w:t>
      </w:r>
      <w:ins w:id="13" w:author="丁欢" w:date="2019-05-16T10:33:00Z">
        <w:r w:rsidRPr="00067784">
          <w:rPr>
            <w:rFonts w:eastAsia="仿宋_GB2312"/>
            <w:sz w:val="32"/>
            <w:szCs w:val="32"/>
          </w:rPr>
          <w:t>教育的培养方法，了解本专业学位教育的现状和发展趋势，能独立指导专业学位研究生正确选题以及开展学位论文课题研发</w:t>
        </w:r>
      </w:ins>
      <w:r w:rsidRPr="00067784">
        <w:rPr>
          <w:rFonts w:eastAsia="仿宋_GB2312"/>
          <w:sz w:val="32"/>
          <w:szCs w:val="32"/>
        </w:rPr>
        <w:t>、</w:t>
      </w:r>
      <w:ins w:id="14" w:author="丁欢" w:date="2019-05-16T10:33:00Z">
        <w:r w:rsidRPr="00067784">
          <w:rPr>
            <w:rFonts w:eastAsia="仿宋_GB2312"/>
            <w:sz w:val="32"/>
            <w:szCs w:val="32"/>
          </w:rPr>
          <w:t>论文写作</w:t>
        </w:r>
      </w:ins>
      <w:r w:rsidRPr="00067784">
        <w:rPr>
          <w:rFonts w:eastAsia="仿宋_GB2312"/>
          <w:sz w:val="32"/>
          <w:szCs w:val="32"/>
        </w:rPr>
        <w:t>和实践展示。</w:t>
      </w:r>
    </w:p>
    <w:p w:rsidR="00000000" w:rsidRDefault="008131DE">
      <w:pPr>
        <w:spacing w:line="540" w:lineRule="exact"/>
        <w:ind w:firstLineChars="200" w:firstLine="643"/>
        <w:rPr>
          <w:del w:id="15" w:author="丁欢" w:date="2019-05-16T10:34:00Z"/>
          <w:rFonts w:eastAsia="仿宋_GB2312"/>
          <w:sz w:val="32"/>
          <w:szCs w:val="32"/>
        </w:rPr>
        <w:pPrChange w:id="16" w:author="丁欢" w:date="2019-05-16T10:42:00Z">
          <w:pPr>
            <w:widowControl/>
            <w:spacing w:line="560" w:lineRule="exact"/>
            <w:ind w:firstLineChars="200" w:firstLine="643"/>
            <w:jc w:val="left"/>
          </w:pPr>
        </w:pPrChange>
      </w:pPr>
      <w:r w:rsidRPr="00067784">
        <w:rPr>
          <w:rFonts w:eastAsia="楷体_GB2312"/>
          <w:b/>
          <w:sz w:val="32"/>
          <w:szCs w:val="32"/>
        </w:rPr>
        <w:t>（</w:t>
      </w:r>
      <w:del w:id="17" w:author="丁欢" w:date="2019-05-16T10:36:00Z">
        <w:r w:rsidRPr="00067784">
          <w:rPr>
            <w:rFonts w:eastAsia="楷体_GB2312"/>
            <w:b/>
            <w:sz w:val="32"/>
            <w:szCs w:val="32"/>
          </w:rPr>
          <w:delText>一</w:delText>
        </w:r>
      </w:del>
      <w:r w:rsidRPr="00067784">
        <w:rPr>
          <w:rFonts w:eastAsia="楷体_GB2312"/>
          <w:b/>
          <w:sz w:val="32"/>
          <w:szCs w:val="32"/>
        </w:rPr>
        <w:t>三）</w:t>
      </w:r>
      <w:r w:rsidRPr="00067784">
        <w:rPr>
          <w:rFonts w:eastAsia="仿宋_GB2312"/>
          <w:sz w:val="32"/>
          <w:szCs w:val="32"/>
        </w:rPr>
        <w:t>遴选和聘任专业学位硕士生导师有利于学科建设和优化学科结构，</w:t>
      </w:r>
      <w:del w:id="18" w:author="丁欢" w:date="2019-05-16T10:37:00Z">
        <w:r w:rsidRPr="00067784">
          <w:rPr>
            <w:rFonts w:eastAsia="仿宋_GB2312"/>
            <w:sz w:val="32"/>
            <w:szCs w:val="32"/>
          </w:rPr>
          <w:delText>有利于培养国家经济建设、社会发展和科技进步所需要的高层次专门人才。</w:delText>
        </w:r>
      </w:del>
      <w:ins w:id="19" w:author="丁欢" w:date="2019-05-16T10:34:00Z">
        <w:r w:rsidRPr="00067784">
          <w:rPr>
            <w:rFonts w:eastAsia="仿宋_GB2312"/>
            <w:sz w:val="32"/>
            <w:szCs w:val="32"/>
          </w:rPr>
          <w:t>注意吸纳具有丰富本领域实践经验和较强专业技术工作能力，又有较高学术水平的业界高职称人员参与专业学位研究生指导，鼓励各专业学位点聘请一定数量的具有丰富实践经验的校外高级专业人员担任我校兼职专业学位</w:t>
        </w:r>
      </w:ins>
      <w:r w:rsidRPr="00067784">
        <w:rPr>
          <w:rFonts w:eastAsia="仿宋_GB2312"/>
          <w:sz w:val="32"/>
          <w:szCs w:val="32"/>
        </w:rPr>
        <w:t>硕士生</w:t>
      </w:r>
      <w:ins w:id="20" w:author="丁欢" w:date="2019-05-16T10:34:00Z">
        <w:r w:rsidRPr="00067784">
          <w:rPr>
            <w:rFonts w:eastAsia="仿宋_GB2312"/>
            <w:sz w:val="32"/>
            <w:szCs w:val="32"/>
          </w:rPr>
          <w:t>导师，积极构建</w:t>
        </w:r>
        <w:r w:rsidRPr="00067784">
          <w:rPr>
            <w:rFonts w:eastAsia="仿宋_GB2312"/>
            <w:sz w:val="32"/>
            <w:szCs w:val="32"/>
          </w:rPr>
          <w:t>“</w:t>
        </w:r>
        <w:r w:rsidRPr="00067784">
          <w:rPr>
            <w:rFonts w:eastAsia="仿宋_GB2312"/>
            <w:sz w:val="32"/>
            <w:szCs w:val="32"/>
          </w:rPr>
          <w:t>双师型</w:t>
        </w:r>
        <w:r w:rsidRPr="00067784">
          <w:rPr>
            <w:rFonts w:eastAsia="仿宋_GB2312"/>
            <w:sz w:val="32"/>
            <w:szCs w:val="32"/>
          </w:rPr>
          <w:t>”</w:t>
        </w:r>
        <w:r w:rsidRPr="00067784">
          <w:rPr>
            <w:rFonts w:eastAsia="仿宋_GB2312"/>
            <w:sz w:val="32"/>
            <w:szCs w:val="32"/>
          </w:rPr>
          <w:t>的导师队伍</w:t>
        </w:r>
      </w:ins>
      <w:r w:rsidRPr="00067784">
        <w:rPr>
          <w:rFonts w:eastAsia="仿宋_GB2312"/>
          <w:sz w:val="32"/>
          <w:szCs w:val="32"/>
        </w:rPr>
        <w:t>，</w:t>
      </w:r>
      <w:ins w:id="21" w:author="丁欢" w:date="2019-05-16T10:39:00Z">
        <w:r w:rsidRPr="00067784">
          <w:rPr>
            <w:rFonts w:eastAsia="仿宋_GB2312"/>
            <w:sz w:val="32"/>
            <w:szCs w:val="32"/>
          </w:rPr>
          <w:t>有利于</w:t>
        </w:r>
      </w:ins>
      <w:r w:rsidRPr="00067784">
        <w:rPr>
          <w:rFonts w:eastAsia="仿宋_GB2312"/>
          <w:sz w:val="32"/>
          <w:szCs w:val="32"/>
        </w:rPr>
        <w:t>培养国家经济建设和社会发展需要的</w:t>
      </w:r>
      <w:ins w:id="22" w:author="丁欢" w:date="2019-05-16T10:37:00Z">
        <w:r w:rsidRPr="00067784">
          <w:rPr>
            <w:rFonts w:eastAsia="仿宋_GB2312"/>
            <w:sz w:val="32"/>
            <w:szCs w:val="32"/>
          </w:rPr>
          <w:t>高层次专门人才。</w:t>
        </w:r>
      </w:ins>
    </w:p>
    <w:p w:rsidR="00000000" w:rsidRDefault="009718FE">
      <w:pPr>
        <w:spacing w:line="540" w:lineRule="exact"/>
        <w:ind w:firstLineChars="200" w:firstLine="640"/>
        <w:rPr>
          <w:ins w:id="23" w:author="丁欢" w:date="2019-05-16T10:35:00Z"/>
          <w:rFonts w:eastAsia="仿宋_GB2312"/>
          <w:sz w:val="32"/>
          <w:szCs w:val="32"/>
        </w:rPr>
        <w:pPrChange w:id="24" w:author="丁欢" w:date="2019-05-16T10:42:00Z">
          <w:pPr>
            <w:widowControl/>
            <w:spacing w:line="560" w:lineRule="exact"/>
            <w:ind w:firstLineChars="200" w:firstLine="640"/>
            <w:jc w:val="left"/>
          </w:pPr>
        </w:pPrChange>
      </w:pPr>
    </w:p>
    <w:p w:rsidR="00000000" w:rsidRDefault="008131DE">
      <w:pPr>
        <w:spacing w:line="540" w:lineRule="exact"/>
        <w:ind w:firstLineChars="200" w:firstLine="643"/>
        <w:rPr>
          <w:del w:id="25" w:author="丁欢" w:date="2019-05-16T10:40:00Z"/>
          <w:rFonts w:eastAsia="仿宋_GB2312"/>
          <w:sz w:val="32"/>
          <w:szCs w:val="32"/>
        </w:rPr>
        <w:pPrChange w:id="26" w:author="丁欢" w:date="2019-05-16T10:42:00Z">
          <w:pPr>
            <w:widowControl/>
            <w:spacing w:line="560" w:lineRule="exact"/>
            <w:ind w:firstLineChars="200" w:firstLine="643"/>
            <w:jc w:val="left"/>
          </w:pPr>
        </w:pPrChange>
      </w:pPr>
      <w:r w:rsidRPr="00067784">
        <w:rPr>
          <w:rFonts w:eastAsia="楷体_GB2312"/>
          <w:b/>
          <w:sz w:val="32"/>
          <w:szCs w:val="32"/>
        </w:rPr>
        <w:lastRenderedPageBreak/>
        <w:t>（</w:t>
      </w:r>
      <w:del w:id="27" w:author="丁欢" w:date="2019-05-16T10:33:00Z">
        <w:r w:rsidRPr="00067784">
          <w:rPr>
            <w:rFonts w:eastAsia="楷体_GB2312"/>
            <w:b/>
            <w:sz w:val="32"/>
            <w:szCs w:val="32"/>
          </w:rPr>
          <w:delText>二</w:delText>
        </w:r>
      </w:del>
      <w:ins w:id="28" w:author="丁欢" w:date="2019-05-16T10:33:00Z">
        <w:r w:rsidRPr="00067784">
          <w:rPr>
            <w:rFonts w:eastAsia="楷体_GB2312"/>
            <w:b/>
            <w:sz w:val="32"/>
            <w:szCs w:val="32"/>
          </w:rPr>
          <w:t>四</w:t>
        </w:r>
      </w:ins>
      <w:r w:rsidRPr="00067784">
        <w:rPr>
          <w:rFonts w:eastAsia="楷体_GB2312"/>
          <w:b/>
          <w:sz w:val="32"/>
          <w:szCs w:val="32"/>
        </w:rPr>
        <w:t>）</w:t>
      </w:r>
      <w:r w:rsidRPr="00067784">
        <w:rPr>
          <w:rFonts w:eastAsia="仿宋_GB2312"/>
          <w:sz w:val="32"/>
          <w:szCs w:val="32"/>
        </w:rPr>
        <w:t>坚持标准，严格要求，做到公平、公正、公开，确保研究生教育的健康、可持续发展。</w:t>
      </w:r>
    </w:p>
    <w:p w:rsidR="00000000" w:rsidRDefault="008131DE">
      <w:pPr>
        <w:spacing w:line="540" w:lineRule="exact"/>
        <w:ind w:firstLineChars="200" w:firstLine="640"/>
        <w:rPr>
          <w:rFonts w:eastAsia="仿宋_GB2312"/>
          <w:sz w:val="32"/>
          <w:szCs w:val="32"/>
          <w:rPrChange w:id="29" w:author="丁欢" w:date="2019-05-16T10:40:00Z">
            <w:rPr>
              <w:rFonts w:ascii="宋体" w:cs="宋体"/>
              <w:color w:val="000000"/>
              <w:kern w:val="0"/>
              <w:sz w:val="24"/>
            </w:rPr>
          </w:rPrChange>
        </w:rPr>
        <w:pPrChange w:id="30" w:author="丁欢" w:date="2019-05-16T10:42:00Z">
          <w:pPr>
            <w:widowControl/>
            <w:spacing w:line="560" w:lineRule="exact"/>
            <w:ind w:firstLineChars="200" w:firstLine="640"/>
            <w:jc w:val="left"/>
          </w:pPr>
        </w:pPrChange>
      </w:pPr>
      <w:del w:id="31" w:author="丁欢" w:date="2019-05-16T10:39:00Z">
        <w:r w:rsidRPr="00067784">
          <w:rPr>
            <w:rFonts w:eastAsia="仿宋_GB2312"/>
            <w:sz w:val="32"/>
            <w:szCs w:val="32"/>
          </w:rPr>
          <w:delText>（三）遴选校外人员要有利于优化学科结构和拓宽研究方向，促进交叉学科和新兴学科的发展，有利于增强学科创新和社会服务职能，同时有利于优化学科队伍的学历结构和年龄结构。</w:delText>
        </w:r>
      </w:del>
    </w:p>
    <w:p w:rsidR="00000000" w:rsidRDefault="008131DE">
      <w:pPr>
        <w:spacing w:line="540" w:lineRule="exact"/>
        <w:ind w:firstLineChars="200" w:firstLine="640"/>
        <w:rPr>
          <w:rFonts w:eastAsia="黑体"/>
          <w:sz w:val="32"/>
          <w:szCs w:val="32"/>
        </w:rPr>
        <w:pPrChange w:id="32" w:author="丁欢" w:date="2019-05-16T10:42:00Z">
          <w:pPr>
            <w:widowControl/>
            <w:spacing w:line="560" w:lineRule="exact"/>
            <w:ind w:firstLineChars="198" w:firstLine="634"/>
            <w:jc w:val="left"/>
          </w:pPr>
        </w:pPrChange>
      </w:pPr>
      <w:r w:rsidRPr="00067784">
        <w:rPr>
          <w:rFonts w:eastAsia="黑体"/>
          <w:sz w:val="32"/>
          <w:szCs w:val="32"/>
        </w:rPr>
        <w:t>二、时间安排</w:t>
      </w:r>
    </w:p>
    <w:p w:rsidR="00000000" w:rsidRDefault="008131DE">
      <w:pPr>
        <w:spacing w:line="540" w:lineRule="exact"/>
        <w:ind w:firstLineChars="200" w:firstLine="640"/>
        <w:rPr>
          <w:rFonts w:eastAsia="仿宋_GB2312"/>
          <w:sz w:val="32"/>
          <w:szCs w:val="32"/>
        </w:rPr>
        <w:pPrChange w:id="33" w:author="丁欢" w:date="2019-05-16T10:42:00Z">
          <w:pPr>
            <w:widowControl/>
            <w:spacing w:line="560" w:lineRule="exact"/>
            <w:ind w:firstLineChars="200" w:firstLine="640"/>
            <w:jc w:val="left"/>
          </w:pPr>
        </w:pPrChange>
      </w:pPr>
      <w:r w:rsidRPr="00067784">
        <w:rPr>
          <w:rFonts w:eastAsia="仿宋_GB2312"/>
          <w:sz w:val="32"/>
          <w:szCs w:val="32"/>
        </w:rPr>
        <w:t>遴选专业学位硕士生导师工作</w:t>
      </w:r>
      <w:r w:rsidR="00B96A78" w:rsidRPr="00B96A78">
        <w:rPr>
          <w:rFonts w:eastAsia="仿宋_GB2312" w:hint="eastAsia"/>
          <w:color w:val="FF0000"/>
          <w:sz w:val="32"/>
          <w:szCs w:val="32"/>
        </w:rPr>
        <w:t>每年定期</w:t>
      </w:r>
      <w:r w:rsidRPr="00067784">
        <w:rPr>
          <w:rFonts w:eastAsia="仿宋_GB2312"/>
          <w:sz w:val="32"/>
          <w:szCs w:val="32"/>
        </w:rPr>
        <w:t>进行，</w:t>
      </w:r>
      <w:ins w:id="34" w:author="丁欢" w:date="2019-05-16T10:46:00Z">
        <w:r w:rsidRPr="00067784">
          <w:rPr>
            <w:rFonts w:eastAsia="仿宋_GB2312"/>
            <w:sz w:val="32"/>
            <w:szCs w:val="32"/>
          </w:rPr>
          <w:t>导师考核每</w:t>
        </w:r>
      </w:ins>
      <w:r w:rsidRPr="00067784">
        <w:rPr>
          <w:rFonts w:eastAsia="仿宋_GB2312"/>
          <w:sz w:val="32"/>
          <w:szCs w:val="32"/>
        </w:rPr>
        <w:t>五年</w:t>
      </w:r>
      <w:r w:rsidRPr="00067784">
        <w:rPr>
          <w:rFonts w:eastAsia="仿宋_GB2312" w:hint="eastAsia"/>
          <w:sz w:val="32"/>
          <w:szCs w:val="32"/>
        </w:rPr>
        <w:t>进行</w:t>
      </w:r>
      <w:ins w:id="35" w:author="丁欢" w:date="2019-05-16T10:46:00Z">
        <w:r w:rsidRPr="00067784">
          <w:rPr>
            <w:rFonts w:eastAsia="仿宋_GB2312"/>
            <w:sz w:val="32"/>
            <w:szCs w:val="32"/>
          </w:rPr>
          <w:t>一次。</w:t>
        </w:r>
      </w:ins>
    </w:p>
    <w:p w:rsidR="00000000" w:rsidRDefault="008131DE">
      <w:pPr>
        <w:spacing w:line="540" w:lineRule="exact"/>
        <w:ind w:firstLineChars="200" w:firstLine="640"/>
        <w:rPr>
          <w:rFonts w:eastAsia="黑体"/>
          <w:sz w:val="32"/>
          <w:szCs w:val="32"/>
        </w:rPr>
        <w:pPrChange w:id="36" w:author="丁欢" w:date="2019-05-16T10:42:00Z">
          <w:pPr>
            <w:widowControl/>
            <w:spacing w:line="560" w:lineRule="exact"/>
            <w:ind w:firstLineChars="198" w:firstLine="634"/>
            <w:jc w:val="left"/>
          </w:pPr>
        </w:pPrChange>
      </w:pPr>
      <w:r w:rsidRPr="00067784">
        <w:rPr>
          <w:rFonts w:eastAsia="黑体"/>
          <w:sz w:val="32"/>
          <w:szCs w:val="32"/>
        </w:rPr>
        <w:t>三、选聘基本条件</w:t>
      </w:r>
    </w:p>
    <w:p w:rsidR="00000000" w:rsidRDefault="008131DE">
      <w:pPr>
        <w:spacing w:line="540" w:lineRule="exact"/>
        <w:ind w:firstLineChars="200" w:firstLine="643"/>
        <w:rPr>
          <w:rFonts w:eastAsia="仿宋_GB2312"/>
          <w:sz w:val="32"/>
          <w:szCs w:val="32"/>
        </w:rPr>
        <w:pPrChange w:id="37" w:author="丁欢" w:date="2019-05-16T10:42:00Z">
          <w:pPr>
            <w:widowControl/>
            <w:spacing w:line="560" w:lineRule="exact"/>
            <w:ind w:firstLineChars="198" w:firstLine="636"/>
            <w:jc w:val="left"/>
          </w:pPr>
        </w:pPrChange>
      </w:pPr>
      <w:r w:rsidRPr="00067784">
        <w:rPr>
          <w:rFonts w:eastAsia="楷体_GB2312"/>
          <w:b/>
          <w:sz w:val="32"/>
          <w:szCs w:val="32"/>
        </w:rPr>
        <w:t>（一）</w:t>
      </w:r>
      <w:r w:rsidRPr="00067784">
        <w:rPr>
          <w:rFonts w:eastAsia="仿宋_GB2312"/>
          <w:sz w:val="32"/>
          <w:szCs w:val="32"/>
        </w:rPr>
        <w:t>热爱研究生教育事业，熟悉国家有关研究生教育的政策法规；</w:t>
      </w:r>
      <w:r w:rsidRPr="00067784">
        <w:rPr>
          <w:rFonts w:eastAsia="仿宋_GB2312"/>
          <w:bCs/>
          <w:kern w:val="0"/>
          <w:sz w:val="32"/>
          <w:szCs w:val="32"/>
        </w:rPr>
        <w:t>坚持教书和育人相统一，坚持言传和身教相统一，坚持潜心问道和关注社会相统一，坚持学术自由和学术规范相统一；</w:t>
      </w:r>
      <w:r w:rsidRPr="00067784">
        <w:rPr>
          <w:rFonts w:eastAsia="仿宋_GB2312"/>
          <w:sz w:val="32"/>
          <w:szCs w:val="32"/>
        </w:rPr>
        <w:t>具有高尚的科学道德和严谨的治学态度，实行</w:t>
      </w:r>
      <w:r w:rsidRPr="00067784">
        <w:rPr>
          <w:rFonts w:eastAsia="仿宋_GB2312"/>
          <w:sz w:val="32"/>
          <w:szCs w:val="32"/>
        </w:rPr>
        <w:t>“</w:t>
      </w:r>
      <w:r w:rsidRPr="00067784">
        <w:rPr>
          <w:rFonts w:eastAsia="仿宋_GB2312"/>
          <w:sz w:val="32"/>
          <w:szCs w:val="32"/>
        </w:rPr>
        <w:t>师德一票否决</w:t>
      </w:r>
      <w:r w:rsidRPr="00067784">
        <w:rPr>
          <w:rFonts w:eastAsia="仿宋_GB2312"/>
          <w:sz w:val="32"/>
          <w:szCs w:val="32"/>
        </w:rPr>
        <w:t>”</w:t>
      </w:r>
      <w:r w:rsidRPr="00067784">
        <w:rPr>
          <w:rFonts w:eastAsia="仿宋_GB2312"/>
          <w:sz w:val="32"/>
          <w:szCs w:val="32"/>
        </w:rPr>
        <w:t>；能教书育人，为人师表，作风正派，认真履行导师是研究生培养第一责任人的职责</w:t>
      </w:r>
      <w:del w:id="38" w:author="丁欢" w:date="2019-05-16T10:41:00Z">
        <w:r w:rsidRPr="00067784">
          <w:rPr>
            <w:rFonts w:eastAsia="仿宋_GB2312"/>
            <w:sz w:val="32"/>
            <w:szCs w:val="32"/>
          </w:rPr>
          <w:delText>；</w:delText>
        </w:r>
      </w:del>
      <w:del w:id="39" w:author="丁欢" w:date="2019-05-16T10:21:00Z">
        <w:r w:rsidRPr="00067784">
          <w:rPr>
            <w:rFonts w:eastAsia="仿宋_GB2312"/>
            <w:sz w:val="32"/>
            <w:szCs w:val="32"/>
          </w:rPr>
          <w:delText>身体健康状况良好</w:delText>
        </w:r>
      </w:del>
      <w:r w:rsidRPr="00067784">
        <w:rPr>
          <w:rFonts w:eastAsia="仿宋_GB2312"/>
          <w:sz w:val="32"/>
          <w:szCs w:val="32"/>
        </w:rPr>
        <w:t>。</w:t>
      </w:r>
    </w:p>
    <w:p w:rsidR="00000000" w:rsidRDefault="008131DE">
      <w:pPr>
        <w:spacing w:line="540" w:lineRule="exact"/>
        <w:ind w:firstLineChars="200" w:firstLine="643"/>
        <w:rPr>
          <w:rFonts w:eastAsia="仿宋_GB2312"/>
          <w:sz w:val="32"/>
          <w:szCs w:val="32"/>
        </w:rPr>
        <w:pPrChange w:id="40" w:author="丁欢" w:date="2019-05-16T10:42:00Z">
          <w:pPr>
            <w:widowControl/>
            <w:spacing w:line="560" w:lineRule="exact"/>
            <w:ind w:firstLineChars="198" w:firstLine="636"/>
            <w:jc w:val="left"/>
          </w:pPr>
        </w:pPrChange>
      </w:pPr>
      <w:r w:rsidRPr="00067784">
        <w:rPr>
          <w:rFonts w:eastAsia="楷体_GB2312"/>
          <w:b/>
          <w:sz w:val="32"/>
          <w:szCs w:val="32"/>
        </w:rPr>
        <w:t>（二）</w:t>
      </w:r>
      <w:ins w:id="41" w:author="丁欢" w:date="2019-05-16T10:25:00Z">
        <w:r w:rsidRPr="00067784">
          <w:rPr>
            <w:rFonts w:eastAsia="仿宋_GB2312"/>
            <w:sz w:val="32"/>
            <w:szCs w:val="32"/>
          </w:rPr>
          <w:t>具有副高及以上专业技术职称；或具有</w:t>
        </w:r>
      </w:ins>
      <w:r w:rsidR="00620570" w:rsidRPr="00067784">
        <w:rPr>
          <w:rFonts w:eastAsia="仿宋_GB2312" w:hint="eastAsia"/>
          <w:sz w:val="32"/>
          <w:szCs w:val="32"/>
        </w:rPr>
        <w:t>一</w:t>
      </w:r>
      <w:ins w:id="42" w:author="丁欢" w:date="2019-05-16T10:25:00Z">
        <w:r w:rsidRPr="00067784">
          <w:rPr>
            <w:rFonts w:eastAsia="仿宋_GB2312"/>
            <w:sz w:val="32"/>
            <w:szCs w:val="32"/>
          </w:rPr>
          <w:t>年以上实践工作经验的博士学位中级专业技术职称人员</w:t>
        </w:r>
      </w:ins>
      <w:del w:id="43" w:author="丁欢" w:date="2019-05-16T10:25:00Z">
        <w:r w:rsidRPr="00067784">
          <w:rPr>
            <w:rFonts w:eastAsia="仿宋_GB2312"/>
            <w:sz w:val="32"/>
            <w:szCs w:val="32"/>
          </w:rPr>
          <w:delText>具有副教授（或相当专业技术职务者，下同）及以上任职资格者</w:delText>
        </w:r>
      </w:del>
      <w:r w:rsidRPr="00067784">
        <w:rPr>
          <w:rFonts w:eastAsia="仿宋_GB2312"/>
          <w:sz w:val="32"/>
          <w:szCs w:val="32"/>
        </w:rPr>
        <w:t>，可申请遴选为硕士生导师。校外人员受聘为我校的兼职副教授或教授，可申请遴选为我校硕士生导师。</w:t>
      </w:r>
    </w:p>
    <w:p w:rsidR="000172AC" w:rsidRDefault="008131DE" w:rsidP="00153A46">
      <w:pPr>
        <w:spacing w:line="540" w:lineRule="exact"/>
        <w:ind w:firstLineChars="200" w:firstLine="643"/>
        <w:rPr>
          <w:ins w:id="44" w:author="丁欢" w:date="2019-05-16T10:26:00Z"/>
          <w:rFonts w:eastAsia="仿宋_GB2312"/>
          <w:sz w:val="32"/>
          <w:szCs w:val="32"/>
        </w:rPr>
      </w:pPr>
      <w:r w:rsidRPr="00067784">
        <w:rPr>
          <w:rFonts w:eastAsia="楷体_GB2312"/>
          <w:b/>
          <w:sz w:val="32"/>
          <w:szCs w:val="32"/>
        </w:rPr>
        <w:t>（三）</w:t>
      </w:r>
      <w:ins w:id="45" w:author="丁欢" w:date="2019-05-16T10:21:00Z">
        <w:r w:rsidRPr="00067784">
          <w:rPr>
            <w:rFonts w:eastAsia="仿宋_GB2312"/>
            <w:sz w:val="32"/>
            <w:szCs w:val="32"/>
          </w:rPr>
          <w:t>身体健康状况良好，</w:t>
        </w:r>
      </w:ins>
      <w:ins w:id="46" w:author="丁欢" w:date="2019-05-16T10:23:00Z">
        <w:r w:rsidRPr="00067784">
          <w:rPr>
            <w:rFonts w:eastAsia="仿宋_GB2312"/>
            <w:sz w:val="32"/>
            <w:szCs w:val="32"/>
          </w:rPr>
          <w:t>能胜任指导研究生工作。</w:t>
        </w:r>
      </w:ins>
      <w:r w:rsidRPr="00067784">
        <w:rPr>
          <w:rFonts w:eastAsia="仿宋_GB2312"/>
          <w:sz w:val="32"/>
          <w:szCs w:val="32"/>
        </w:rPr>
        <w:t>硕士生</w:t>
      </w:r>
      <w:ins w:id="47" w:author="丁欢" w:date="2019-05-16T10:23:00Z">
        <w:r w:rsidRPr="00067784">
          <w:rPr>
            <w:rFonts w:eastAsia="仿宋_GB2312"/>
            <w:sz w:val="32"/>
            <w:szCs w:val="32"/>
          </w:rPr>
          <w:t>指导教师的年龄不超过其退休年龄减去该专业研究生的培养年限</w:t>
        </w:r>
      </w:ins>
      <w:r w:rsidRPr="00067784">
        <w:rPr>
          <w:rFonts w:eastAsia="仿宋_GB2312"/>
          <w:sz w:val="32"/>
          <w:szCs w:val="32"/>
        </w:rPr>
        <w:t>，年龄一般不超过</w:t>
      </w:r>
      <w:r w:rsidRPr="00067784">
        <w:rPr>
          <w:rFonts w:eastAsia="仿宋_GB2312"/>
          <w:sz w:val="32"/>
          <w:szCs w:val="32"/>
        </w:rPr>
        <w:t>57</w:t>
      </w:r>
      <w:r w:rsidRPr="00067784">
        <w:rPr>
          <w:rFonts w:eastAsia="仿宋_GB2312"/>
          <w:sz w:val="32"/>
          <w:szCs w:val="32"/>
        </w:rPr>
        <w:t>周岁</w:t>
      </w:r>
      <w:ins w:id="48" w:author="丁欢" w:date="2019-05-16T10:22:00Z">
        <w:r w:rsidRPr="00067784">
          <w:rPr>
            <w:rFonts w:eastAsia="仿宋_GB2312"/>
            <w:sz w:val="32"/>
            <w:szCs w:val="32"/>
          </w:rPr>
          <w:t>，新增</w:t>
        </w:r>
      </w:ins>
      <w:r w:rsidRPr="00067784">
        <w:rPr>
          <w:rFonts w:eastAsia="仿宋_GB2312"/>
          <w:sz w:val="32"/>
          <w:szCs w:val="32"/>
        </w:rPr>
        <w:t>硕士生</w:t>
      </w:r>
      <w:ins w:id="49" w:author="丁欢" w:date="2019-05-16T10:22:00Z">
        <w:r w:rsidRPr="00067784">
          <w:rPr>
            <w:rFonts w:eastAsia="仿宋_GB2312"/>
            <w:sz w:val="32"/>
            <w:szCs w:val="32"/>
          </w:rPr>
          <w:t>导师年龄不得超过</w:t>
        </w:r>
        <w:r w:rsidRPr="00067784">
          <w:rPr>
            <w:rFonts w:eastAsia="仿宋_GB2312"/>
            <w:sz w:val="32"/>
            <w:szCs w:val="32"/>
          </w:rPr>
          <w:t>55</w:t>
        </w:r>
        <w:r w:rsidRPr="00067784">
          <w:rPr>
            <w:rFonts w:eastAsia="仿宋_GB2312"/>
            <w:sz w:val="32"/>
            <w:szCs w:val="32"/>
          </w:rPr>
          <w:t>周岁（招生当年</w:t>
        </w:r>
        <w:r w:rsidRPr="00067784">
          <w:rPr>
            <w:rFonts w:eastAsia="仿宋_GB2312"/>
            <w:sz w:val="32"/>
            <w:szCs w:val="32"/>
          </w:rPr>
          <w:t>9</w:t>
        </w:r>
        <w:r w:rsidRPr="00067784">
          <w:rPr>
            <w:rFonts w:eastAsia="仿宋_GB2312"/>
            <w:sz w:val="32"/>
            <w:szCs w:val="32"/>
          </w:rPr>
          <w:t>月</w:t>
        </w:r>
        <w:r w:rsidRPr="00067784">
          <w:rPr>
            <w:rFonts w:eastAsia="仿宋_GB2312"/>
            <w:sz w:val="32"/>
            <w:szCs w:val="32"/>
          </w:rPr>
          <w:t>1</w:t>
        </w:r>
        <w:r w:rsidRPr="00067784">
          <w:rPr>
            <w:rFonts w:eastAsia="仿宋_GB2312"/>
            <w:sz w:val="32"/>
            <w:szCs w:val="32"/>
          </w:rPr>
          <w:t>日为限）</w:t>
        </w:r>
      </w:ins>
      <w:del w:id="50" w:author="丁欢" w:date="2019-05-16T11:46:00Z">
        <w:r w:rsidRPr="00067784">
          <w:rPr>
            <w:rFonts w:eastAsia="仿宋_GB2312"/>
            <w:sz w:val="32"/>
            <w:szCs w:val="32"/>
          </w:rPr>
          <w:delText>；</w:delText>
        </w:r>
      </w:del>
      <w:ins w:id="51" w:author="丁欢" w:date="2019-05-16T11:46:00Z">
        <w:r w:rsidRPr="00067784">
          <w:rPr>
            <w:rFonts w:eastAsia="仿宋_GB2312"/>
            <w:sz w:val="32"/>
            <w:szCs w:val="32"/>
          </w:rPr>
          <w:t>。</w:t>
        </w:r>
      </w:ins>
      <w:r w:rsidRPr="00067784">
        <w:rPr>
          <w:rFonts w:eastAsia="仿宋_GB2312"/>
          <w:sz w:val="32"/>
          <w:szCs w:val="32"/>
        </w:rPr>
        <w:t>根据学位点建设的特殊需要，</w:t>
      </w:r>
      <w:del w:id="52" w:author="丁欢" w:date="2019-05-16T10:23:00Z">
        <w:r w:rsidRPr="00067784">
          <w:rPr>
            <w:rFonts w:eastAsia="仿宋_GB2312"/>
            <w:sz w:val="32"/>
            <w:szCs w:val="32"/>
          </w:rPr>
          <w:delText>校外兼职副教授或兼职教授</w:delText>
        </w:r>
      </w:del>
      <w:del w:id="53" w:author="丁欢" w:date="2019-05-16T10:41:00Z">
        <w:r w:rsidRPr="00067784">
          <w:rPr>
            <w:rFonts w:eastAsia="仿宋_GB2312"/>
            <w:sz w:val="32"/>
            <w:szCs w:val="32"/>
          </w:rPr>
          <w:delText>，</w:delText>
        </w:r>
      </w:del>
      <w:r w:rsidRPr="00067784">
        <w:rPr>
          <w:rFonts w:eastAsia="仿宋_GB2312"/>
          <w:sz w:val="32"/>
          <w:szCs w:val="32"/>
        </w:rPr>
        <w:t>经过批准可适当放宽年龄限制。</w:t>
      </w:r>
    </w:p>
    <w:p w:rsidR="00000000" w:rsidRDefault="008131DE">
      <w:pPr>
        <w:spacing w:line="540" w:lineRule="exact"/>
        <w:ind w:firstLineChars="200" w:firstLine="643"/>
        <w:rPr>
          <w:ins w:id="54" w:author="丁欢" w:date="2019-05-16T10:43:00Z"/>
          <w:rFonts w:eastAsia="仿宋_GB2312"/>
          <w:sz w:val="32"/>
          <w:szCs w:val="32"/>
        </w:rPr>
        <w:pPrChange w:id="55" w:author="丁欢" w:date="2019-05-16T10:42:00Z">
          <w:pPr>
            <w:widowControl/>
            <w:spacing w:line="560" w:lineRule="exact"/>
            <w:ind w:firstLineChars="198" w:firstLine="636"/>
            <w:jc w:val="left"/>
          </w:pPr>
        </w:pPrChange>
      </w:pPr>
      <w:r w:rsidRPr="00067784">
        <w:rPr>
          <w:rFonts w:eastAsia="楷体_GB2312"/>
          <w:b/>
          <w:sz w:val="32"/>
          <w:szCs w:val="32"/>
        </w:rPr>
        <w:t>（四）</w:t>
      </w:r>
      <w:r w:rsidRPr="00067784">
        <w:rPr>
          <w:rFonts w:eastAsia="仿宋_GB2312"/>
          <w:sz w:val="32"/>
          <w:szCs w:val="32"/>
        </w:rPr>
        <w:t>具有丰富的教学、科研工作和专业实践经验，且近</w:t>
      </w:r>
      <w:ins w:id="56" w:author="丁欢" w:date="2019-05-16T10:27:00Z">
        <w:r w:rsidRPr="00067784">
          <w:rPr>
            <w:rFonts w:eastAsia="仿宋_GB2312"/>
            <w:sz w:val="32"/>
            <w:szCs w:val="32"/>
          </w:rPr>
          <w:t>五</w:t>
        </w:r>
      </w:ins>
      <w:del w:id="57" w:author="丁欢" w:date="2019-05-16T10:27:00Z">
        <w:r w:rsidRPr="00067784">
          <w:rPr>
            <w:rFonts w:eastAsia="仿宋_GB2312"/>
            <w:sz w:val="32"/>
            <w:szCs w:val="32"/>
          </w:rPr>
          <w:delText>三</w:delText>
        </w:r>
      </w:del>
      <w:r w:rsidRPr="00067784">
        <w:rPr>
          <w:rFonts w:eastAsia="仿宋_GB2312"/>
          <w:sz w:val="32"/>
          <w:szCs w:val="32"/>
        </w:rPr>
        <w:t>年内</w:t>
      </w:r>
      <w:del w:id="58" w:author="丁欢" w:date="2019-05-16T10:31:00Z">
        <w:r w:rsidRPr="00067784">
          <w:rPr>
            <w:rFonts w:eastAsia="仿宋_GB2312"/>
            <w:sz w:val="32"/>
            <w:szCs w:val="32"/>
          </w:rPr>
          <w:delText>具备</w:delText>
        </w:r>
      </w:del>
      <w:ins w:id="59" w:author="丁欢" w:date="2019-05-16T10:31:00Z">
        <w:r w:rsidRPr="00067784">
          <w:rPr>
            <w:rFonts w:eastAsia="仿宋_GB2312"/>
            <w:sz w:val="32"/>
            <w:szCs w:val="32"/>
          </w:rPr>
          <w:t>满足</w:t>
        </w:r>
      </w:ins>
      <w:r w:rsidRPr="00067784">
        <w:rPr>
          <w:rFonts w:eastAsia="仿宋_GB2312"/>
          <w:sz w:val="32"/>
          <w:szCs w:val="32"/>
        </w:rPr>
        <w:t>专业学位硕士生导师遴选和考核的科研成果基本条</w:t>
      </w:r>
      <w:r w:rsidRPr="00067784">
        <w:rPr>
          <w:rFonts w:eastAsia="仿宋_GB2312"/>
          <w:sz w:val="32"/>
          <w:szCs w:val="32"/>
        </w:rPr>
        <w:lastRenderedPageBreak/>
        <w:t>件</w:t>
      </w:r>
      <w:r w:rsidRPr="005974FD">
        <w:rPr>
          <w:rFonts w:eastAsia="仿宋_GB2312"/>
          <w:color w:val="FF0000"/>
          <w:sz w:val="32"/>
          <w:szCs w:val="32"/>
        </w:rPr>
        <w:t>（</w:t>
      </w:r>
      <w:r w:rsidR="005974FD" w:rsidRPr="005974FD">
        <w:rPr>
          <w:rFonts w:eastAsia="仿宋_GB2312" w:hint="eastAsia"/>
          <w:color w:val="FF0000"/>
          <w:sz w:val="32"/>
          <w:szCs w:val="32"/>
        </w:rPr>
        <w:t>艺术类参</w:t>
      </w:r>
      <w:r w:rsidRPr="005974FD">
        <w:rPr>
          <w:rFonts w:eastAsia="仿宋_GB2312"/>
          <w:color w:val="FF0000"/>
          <w:sz w:val="32"/>
          <w:szCs w:val="32"/>
        </w:rPr>
        <w:t>见附件</w:t>
      </w:r>
      <w:r w:rsidR="005974FD" w:rsidRPr="005974FD">
        <w:rPr>
          <w:rFonts w:eastAsia="仿宋_GB2312" w:hint="eastAsia"/>
          <w:color w:val="FF0000"/>
          <w:sz w:val="32"/>
          <w:szCs w:val="32"/>
        </w:rPr>
        <w:t>1</w:t>
      </w:r>
      <w:r w:rsidR="005974FD" w:rsidRPr="005974FD">
        <w:rPr>
          <w:rFonts w:eastAsia="仿宋_GB2312" w:hint="eastAsia"/>
          <w:color w:val="FF0000"/>
          <w:sz w:val="32"/>
          <w:szCs w:val="32"/>
        </w:rPr>
        <w:t>，理工类参见附件</w:t>
      </w:r>
      <w:r w:rsidR="005974FD" w:rsidRPr="005974FD">
        <w:rPr>
          <w:rFonts w:eastAsia="仿宋_GB2312" w:hint="eastAsia"/>
          <w:color w:val="FF0000"/>
          <w:sz w:val="32"/>
          <w:szCs w:val="32"/>
        </w:rPr>
        <w:t>2</w:t>
      </w:r>
      <w:r w:rsidR="005974FD" w:rsidRPr="005974FD">
        <w:rPr>
          <w:rFonts w:eastAsia="仿宋_GB2312" w:hint="eastAsia"/>
          <w:color w:val="FF0000"/>
          <w:sz w:val="32"/>
          <w:szCs w:val="32"/>
        </w:rPr>
        <w:t>，人文社科类参见附件</w:t>
      </w:r>
      <w:r w:rsidR="005974FD" w:rsidRPr="005974FD">
        <w:rPr>
          <w:rFonts w:eastAsia="仿宋_GB2312" w:hint="eastAsia"/>
          <w:color w:val="FF0000"/>
          <w:sz w:val="32"/>
          <w:szCs w:val="32"/>
        </w:rPr>
        <w:t>3</w:t>
      </w:r>
      <w:r w:rsidRPr="005974FD">
        <w:rPr>
          <w:rFonts w:eastAsia="仿宋_GB2312"/>
          <w:color w:val="FF0000"/>
          <w:sz w:val="32"/>
          <w:szCs w:val="32"/>
        </w:rPr>
        <w:t>）</w:t>
      </w:r>
      <w:del w:id="60" w:author="丁欢" w:date="2019-05-16T10:31:00Z">
        <w:r w:rsidRPr="005974FD">
          <w:rPr>
            <w:rFonts w:eastAsia="仿宋_GB2312"/>
            <w:color w:val="FF0000"/>
            <w:sz w:val="32"/>
            <w:szCs w:val="32"/>
          </w:rPr>
          <w:delText>：</w:delText>
        </w:r>
      </w:del>
      <w:ins w:id="61" w:author="丁欢" w:date="2019-05-16T10:31:00Z">
        <w:r w:rsidRPr="005974FD">
          <w:rPr>
            <w:rFonts w:eastAsia="仿宋_GB2312"/>
            <w:color w:val="FF0000"/>
            <w:sz w:val="32"/>
            <w:szCs w:val="32"/>
          </w:rPr>
          <w:t>。</w:t>
        </w:r>
      </w:ins>
    </w:p>
    <w:p w:rsidR="00CE4C2F" w:rsidRDefault="008131DE">
      <w:pPr>
        <w:spacing w:line="540" w:lineRule="exact"/>
        <w:ind w:firstLineChars="200" w:firstLine="643"/>
        <w:rPr>
          <w:rFonts w:eastAsia="仿宋_GB2312"/>
          <w:sz w:val="32"/>
          <w:szCs w:val="32"/>
        </w:rPr>
      </w:pPr>
      <w:ins w:id="62" w:author="丁欢" w:date="2019-05-16T10:43:00Z">
        <w:r w:rsidRPr="00067784">
          <w:rPr>
            <w:rFonts w:eastAsia="楷体_GB2312"/>
            <w:b/>
            <w:sz w:val="32"/>
            <w:szCs w:val="32"/>
          </w:rPr>
          <w:t>（</w:t>
        </w:r>
      </w:ins>
      <w:r w:rsidRPr="00067784">
        <w:rPr>
          <w:rFonts w:eastAsia="楷体_GB2312"/>
          <w:b/>
          <w:sz w:val="32"/>
          <w:szCs w:val="32"/>
        </w:rPr>
        <w:t>五</w:t>
      </w:r>
      <w:ins w:id="63" w:author="丁欢" w:date="2019-05-16T10:43:00Z">
        <w:r w:rsidRPr="00067784">
          <w:rPr>
            <w:rFonts w:eastAsia="楷体_GB2312"/>
            <w:b/>
            <w:sz w:val="32"/>
            <w:szCs w:val="32"/>
          </w:rPr>
          <w:t>）</w:t>
        </w:r>
      </w:ins>
      <w:ins w:id="64" w:author="丁欢" w:date="2019-05-16T10:45:00Z">
        <w:r w:rsidRPr="00067784">
          <w:rPr>
            <w:rFonts w:eastAsia="仿宋_GB2312"/>
            <w:sz w:val="32"/>
            <w:szCs w:val="32"/>
          </w:rPr>
          <w:t>能讲授一门及以上研究生课程，或为研究生做反映当前国内外重要学术成果的系列学术讲座。</w:t>
        </w:r>
      </w:ins>
    </w:p>
    <w:p w:rsidR="00153A46" w:rsidRPr="00153A46" w:rsidRDefault="00153A46" w:rsidP="00153A46">
      <w:pPr>
        <w:spacing w:line="540" w:lineRule="exact"/>
        <w:ind w:firstLineChars="200" w:firstLine="643"/>
        <w:rPr>
          <w:rFonts w:eastAsia="仿宋_GB2312"/>
          <w:color w:val="FF0000"/>
          <w:sz w:val="32"/>
          <w:szCs w:val="32"/>
        </w:rPr>
      </w:pPr>
      <w:r w:rsidRPr="00153A46">
        <w:rPr>
          <w:rFonts w:eastAsia="楷体_GB2312" w:hint="eastAsia"/>
          <w:b/>
          <w:color w:val="FF0000"/>
          <w:sz w:val="32"/>
          <w:szCs w:val="32"/>
        </w:rPr>
        <w:t>（六）</w:t>
      </w:r>
      <w:r w:rsidRPr="00153A46">
        <w:rPr>
          <w:rFonts w:eastAsia="仿宋_GB2312" w:hint="eastAsia"/>
          <w:color w:val="FF0000"/>
          <w:sz w:val="32"/>
          <w:szCs w:val="32"/>
        </w:rPr>
        <w:t>已获外校硕士生导师资格的教师提供相关证明后可直接认定为我校硕士生导师。</w:t>
      </w:r>
    </w:p>
    <w:p w:rsidR="00CE4C2F" w:rsidRPr="00067784" w:rsidRDefault="008131DE">
      <w:pPr>
        <w:spacing w:line="540" w:lineRule="exact"/>
        <w:ind w:firstLineChars="200" w:firstLine="640"/>
        <w:rPr>
          <w:ins w:id="65" w:author="丁欢" w:date="2019-05-16T10:45:00Z"/>
          <w:rFonts w:eastAsia="仿宋_GB2312"/>
          <w:sz w:val="32"/>
          <w:szCs w:val="32"/>
        </w:rPr>
      </w:pPr>
      <w:ins w:id="66" w:author="丁欢" w:date="2019-05-16T10:54:00Z">
        <w:r w:rsidRPr="00067784">
          <w:rPr>
            <w:rFonts w:eastAsia="仿宋_GB2312"/>
            <w:sz w:val="32"/>
            <w:szCs w:val="32"/>
          </w:rPr>
          <w:t>学院可制定适用于本学院的更高的遴选和考核要求，须在每年</w:t>
        </w:r>
      </w:ins>
      <w:r w:rsidRPr="00067784">
        <w:rPr>
          <w:rFonts w:eastAsia="仿宋_GB2312"/>
          <w:sz w:val="32"/>
          <w:szCs w:val="32"/>
        </w:rPr>
        <w:t>4</w:t>
      </w:r>
      <w:ins w:id="67" w:author="丁欢" w:date="2019-05-16T10:54:00Z">
        <w:r w:rsidRPr="00067784">
          <w:rPr>
            <w:rFonts w:eastAsia="仿宋_GB2312"/>
            <w:sz w:val="32"/>
            <w:szCs w:val="32"/>
          </w:rPr>
          <w:t>月前上报研究生</w:t>
        </w:r>
      </w:ins>
      <w:ins w:id="68" w:author="丁欢" w:date="2019-05-16T10:55:00Z">
        <w:r w:rsidRPr="00067784">
          <w:rPr>
            <w:rFonts w:eastAsia="仿宋_GB2312"/>
            <w:sz w:val="32"/>
            <w:szCs w:val="32"/>
          </w:rPr>
          <w:t>处</w:t>
        </w:r>
      </w:ins>
      <w:ins w:id="69" w:author="丁欢" w:date="2019-05-16T10:54:00Z">
        <w:r w:rsidRPr="00067784">
          <w:rPr>
            <w:rFonts w:eastAsia="仿宋_GB2312"/>
            <w:sz w:val="32"/>
            <w:szCs w:val="32"/>
          </w:rPr>
          <w:t>备案。</w:t>
        </w:r>
      </w:ins>
    </w:p>
    <w:p w:rsidR="00000000" w:rsidRDefault="008131DE">
      <w:pPr>
        <w:spacing w:line="540" w:lineRule="exact"/>
        <w:ind w:firstLineChars="200" w:firstLine="640"/>
        <w:rPr>
          <w:del w:id="70" w:author="丁欢" w:date="2019-05-16T10:32:00Z"/>
          <w:rFonts w:eastAsia="黑体"/>
          <w:sz w:val="32"/>
          <w:szCs w:val="32"/>
        </w:rPr>
        <w:pPrChange w:id="71" w:author="丁欢" w:date="2019-05-16T10:42:00Z">
          <w:pPr>
            <w:widowControl/>
            <w:spacing w:line="560" w:lineRule="exact"/>
            <w:ind w:firstLineChars="198" w:firstLine="634"/>
            <w:jc w:val="left"/>
          </w:pPr>
        </w:pPrChange>
      </w:pPr>
      <w:del w:id="72" w:author="丁欢" w:date="2019-05-16T10:32:00Z">
        <w:r w:rsidRPr="00067784">
          <w:rPr>
            <w:rFonts w:eastAsia="黑体"/>
            <w:sz w:val="32"/>
            <w:szCs w:val="32"/>
          </w:rPr>
          <w:delText>1</w:delText>
        </w:r>
        <w:r w:rsidRPr="00067784">
          <w:rPr>
            <w:rFonts w:eastAsia="黑体"/>
            <w:sz w:val="32"/>
            <w:szCs w:val="32"/>
          </w:rPr>
          <w:delText>、在公开出版的学术刊物上发表</w:delText>
        </w:r>
        <w:r w:rsidRPr="00067784">
          <w:rPr>
            <w:rFonts w:eastAsia="黑体"/>
            <w:sz w:val="32"/>
            <w:szCs w:val="32"/>
          </w:rPr>
          <w:delText>3</w:delText>
        </w:r>
        <w:r w:rsidRPr="00067784">
          <w:rPr>
            <w:rFonts w:eastAsia="黑体"/>
            <w:sz w:val="32"/>
            <w:szCs w:val="32"/>
          </w:rPr>
          <w:delText>篇（其中至少有</w:delText>
        </w:r>
        <w:r w:rsidRPr="00067784">
          <w:rPr>
            <w:rFonts w:eastAsia="黑体"/>
            <w:sz w:val="32"/>
            <w:szCs w:val="32"/>
          </w:rPr>
          <w:delText>1</w:delText>
        </w:r>
        <w:r w:rsidRPr="00067784">
          <w:rPr>
            <w:rFonts w:eastAsia="黑体"/>
            <w:sz w:val="32"/>
            <w:szCs w:val="32"/>
          </w:rPr>
          <w:delText>篇发表在本科学报上）与所申请专业相关的学术论文（独立完成或第一作者或通讯作者），或在核心学术期刊上发表</w:delText>
        </w:r>
        <w:r w:rsidRPr="00067784">
          <w:rPr>
            <w:rFonts w:eastAsia="黑体"/>
            <w:sz w:val="32"/>
            <w:szCs w:val="32"/>
          </w:rPr>
          <w:delText>1</w:delText>
        </w:r>
        <w:r w:rsidRPr="00067784">
          <w:rPr>
            <w:rFonts w:eastAsia="黑体"/>
            <w:sz w:val="32"/>
            <w:szCs w:val="32"/>
          </w:rPr>
          <w:delText>篇与所申请专业相关的学术论文。学术专著</w:delText>
        </w:r>
        <w:r w:rsidRPr="00067784">
          <w:rPr>
            <w:rFonts w:eastAsia="黑体"/>
            <w:sz w:val="32"/>
            <w:szCs w:val="32"/>
          </w:rPr>
          <w:delText>3</w:delText>
        </w:r>
        <w:r w:rsidRPr="00067784">
          <w:rPr>
            <w:rFonts w:eastAsia="黑体"/>
            <w:sz w:val="32"/>
            <w:szCs w:val="32"/>
          </w:rPr>
          <w:delText>万字可抵</w:delText>
        </w:r>
        <w:r w:rsidRPr="00067784">
          <w:rPr>
            <w:rFonts w:eastAsia="黑体"/>
            <w:sz w:val="32"/>
            <w:szCs w:val="32"/>
          </w:rPr>
          <w:delText>1</w:delText>
        </w:r>
        <w:r w:rsidRPr="00067784">
          <w:rPr>
            <w:rFonts w:eastAsia="黑体"/>
            <w:sz w:val="32"/>
            <w:szCs w:val="32"/>
          </w:rPr>
          <w:delText>篇学术论文，编著或译著</w:delText>
        </w:r>
        <w:r w:rsidRPr="00067784">
          <w:rPr>
            <w:rFonts w:eastAsia="黑体"/>
            <w:sz w:val="32"/>
            <w:szCs w:val="32"/>
          </w:rPr>
          <w:delText>5</w:delText>
        </w:r>
        <w:r w:rsidRPr="00067784">
          <w:rPr>
            <w:rFonts w:eastAsia="黑体"/>
            <w:sz w:val="32"/>
            <w:szCs w:val="32"/>
          </w:rPr>
          <w:delText>万字可抵</w:delText>
        </w:r>
        <w:r w:rsidRPr="00067784">
          <w:rPr>
            <w:rFonts w:eastAsia="黑体"/>
            <w:sz w:val="32"/>
            <w:szCs w:val="32"/>
          </w:rPr>
          <w:delText>1</w:delText>
        </w:r>
        <w:r w:rsidRPr="00067784">
          <w:rPr>
            <w:rFonts w:eastAsia="黑体"/>
            <w:sz w:val="32"/>
            <w:szCs w:val="32"/>
          </w:rPr>
          <w:delText>篇学术论文。</w:delText>
        </w:r>
      </w:del>
    </w:p>
    <w:p w:rsidR="00000000" w:rsidRDefault="008131DE">
      <w:pPr>
        <w:spacing w:line="540" w:lineRule="exact"/>
        <w:ind w:firstLineChars="200" w:firstLine="640"/>
        <w:rPr>
          <w:del w:id="73" w:author="丁欢" w:date="2019-05-16T10:32:00Z"/>
          <w:rFonts w:eastAsia="黑体"/>
          <w:sz w:val="32"/>
          <w:szCs w:val="32"/>
        </w:rPr>
        <w:pPrChange w:id="74" w:author="丁欢" w:date="2019-05-16T10:42:00Z">
          <w:pPr>
            <w:widowControl/>
            <w:spacing w:line="560" w:lineRule="exact"/>
            <w:ind w:firstLineChars="198" w:firstLine="634"/>
            <w:jc w:val="left"/>
          </w:pPr>
        </w:pPrChange>
      </w:pPr>
      <w:del w:id="75" w:author="丁欢" w:date="2019-05-16T10:32:00Z">
        <w:r w:rsidRPr="00067784">
          <w:rPr>
            <w:rFonts w:eastAsia="黑体"/>
            <w:sz w:val="32"/>
            <w:szCs w:val="32"/>
          </w:rPr>
          <w:delText>2</w:delText>
        </w:r>
        <w:r w:rsidRPr="00067784">
          <w:rPr>
            <w:rFonts w:eastAsia="黑体"/>
            <w:sz w:val="32"/>
            <w:szCs w:val="32"/>
          </w:rPr>
          <w:delText>、主持省级及以上科研项目</w:delText>
        </w:r>
        <w:r w:rsidRPr="00067784">
          <w:rPr>
            <w:rFonts w:eastAsia="黑体"/>
            <w:sz w:val="32"/>
            <w:szCs w:val="32"/>
          </w:rPr>
          <w:delText>1</w:delText>
        </w:r>
        <w:r w:rsidRPr="00067784">
          <w:rPr>
            <w:rFonts w:eastAsia="黑体"/>
            <w:sz w:val="32"/>
            <w:szCs w:val="32"/>
          </w:rPr>
          <w:delText>项；或获得省级及以上教学、科研成果奖</w:delText>
        </w:r>
        <w:r w:rsidRPr="00067784">
          <w:rPr>
            <w:rFonts w:eastAsia="黑体"/>
            <w:sz w:val="32"/>
            <w:szCs w:val="32"/>
          </w:rPr>
          <w:delText>1</w:delText>
        </w:r>
        <w:r w:rsidRPr="00067784">
          <w:rPr>
            <w:rFonts w:eastAsia="黑体"/>
            <w:sz w:val="32"/>
            <w:szCs w:val="32"/>
          </w:rPr>
          <w:delText>项（排名前</w:delText>
        </w:r>
        <w:r w:rsidRPr="00067784">
          <w:rPr>
            <w:rFonts w:eastAsia="黑体"/>
            <w:sz w:val="32"/>
            <w:szCs w:val="32"/>
          </w:rPr>
          <w:delText>3</w:delText>
        </w:r>
        <w:r w:rsidRPr="00067784">
          <w:rPr>
            <w:rFonts w:eastAsia="黑体"/>
            <w:sz w:val="32"/>
            <w:szCs w:val="32"/>
          </w:rPr>
          <w:delText>名）；或获得市级科研成果奖</w:delText>
        </w:r>
        <w:r w:rsidRPr="00067784">
          <w:rPr>
            <w:rFonts w:eastAsia="黑体"/>
            <w:sz w:val="32"/>
            <w:szCs w:val="32"/>
          </w:rPr>
          <w:delText>1</w:delText>
        </w:r>
        <w:r w:rsidRPr="00067784">
          <w:rPr>
            <w:rFonts w:eastAsia="黑体"/>
            <w:sz w:val="32"/>
            <w:szCs w:val="32"/>
          </w:rPr>
          <w:delText>项（排名第一）。</w:delText>
        </w:r>
      </w:del>
    </w:p>
    <w:p w:rsidR="00000000" w:rsidRDefault="008131DE">
      <w:pPr>
        <w:spacing w:line="540" w:lineRule="exact"/>
        <w:ind w:firstLineChars="200" w:firstLine="640"/>
        <w:rPr>
          <w:del w:id="76" w:author="丁欢" w:date="2019-05-16T10:32:00Z"/>
          <w:rFonts w:eastAsia="黑体"/>
          <w:sz w:val="32"/>
          <w:szCs w:val="32"/>
        </w:rPr>
        <w:pPrChange w:id="77" w:author="丁欢" w:date="2019-05-16T10:42:00Z">
          <w:pPr>
            <w:widowControl/>
            <w:spacing w:line="560" w:lineRule="exact"/>
            <w:ind w:firstLineChars="198" w:firstLine="634"/>
            <w:jc w:val="left"/>
          </w:pPr>
        </w:pPrChange>
      </w:pPr>
      <w:del w:id="78" w:author="丁欢" w:date="2019-05-16T10:32:00Z">
        <w:r w:rsidRPr="00067784">
          <w:rPr>
            <w:rFonts w:eastAsia="黑体"/>
            <w:sz w:val="32"/>
            <w:szCs w:val="32"/>
          </w:rPr>
          <w:delText>3</w:delText>
        </w:r>
        <w:r w:rsidRPr="00067784">
          <w:rPr>
            <w:rFonts w:eastAsia="黑体"/>
            <w:sz w:val="32"/>
            <w:szCs w:val="32"/>
          </w:rPr>
          <w:delText>、音乐、美术、体育等学科申请者创作或指导学生参加展、演、赛获得省级及以上奖</w:delText>
        </w:r>
        <w:r w:rsidRPr="00067784">
          <w:rPr>
            <w:rFonts w:eastAsia="黑体"/>
            <w:sz w:val="32"/>
            <w:szCs w:val="32"/>
          </w:rPr>
          <w:delText>1</w:delText>
        </w:r>
        <w:r w:rsidRPr="00067784">
          <w:rPr>
            <w:rFonts w:eastAsia="黑体"/>
            <w:sz w:val="32"/>
            <w:szCs w:val="32"/>
          </w:rPr>
          <w:delText>项（排名前</w:delText>
        </w:r>
        <w:r w:rsidRPr="00067784">
          <w:rPr>
            <w:rFonts w:eastAsia="黑体"/>
            <w:sz w:val="32"/>
            <w:szCs w:val="32"/>
          </w:rPr>
          <w:delText>3</w:delText>
        </w:r>
        <w:r w:rsidRPr="00067784">
          <w:rPr>
            <w:rFonts w:eastAsia="黑体"/>
            <w:sz w:val="32"/>
            <w:szCs w:val="32"/>
          </w:rPr>
          <w:delText>名），或者指导学生参加国际展、演、赛活动。</w:delText>
        </w:r>
      </w:del>
    </w:p>
    <w:p w:rsidR="00000000" w:rsidRDefault="008131DE">
      <w:pPr>
        <w:spacing w:line="540" w:lineRule="exact"/>
        <w:ind w:firstLineChars="200" w:firstLine="640"/>
        <w:rPr>
          <w:del w:id="79" w:author="丁欢" w:date="2019-05-16T10:32:00Z"/>
          <w:rFonts w:eastAsia="黑体"/>
          <w:sz w:val="32"/>
          <w:szCs w:val="32"/>
        </w:rPr>
        <w:pPrChange w:id="80" w:author="丁欢" w:date="2019-05-16T10:42:00Z">
          <w:pPr>
            <w:widowControl/>
            <w:spacing w:line="560" w:lineRule="exact"/>
            <w:ind w:firstLineChars="198" w:firstLine="634"/>
            <w:jc w:val="left"/>
          </w:pPr>
        </w:pPrChange>
      </w:pPr>
      <w:del w:id="81" w:author="丁欢" w:date="2019-05-16T10:32:00Z">
        <w:r w:rsidRPr="00067784">
          <w:rPr>
            <w:rFonts w:eastAsia="黑体"/>
            <w:sz w:val="32"/>
            <w:szCs w:val="32"/>
          </w:rPr>
          <w:delText>4</w:delText>
        </w:r>
        <w:r w:rsidRPr="00067784">
          <w:rPr>
            <w:rFonts w:eastAsia="黑体"/>
            <w:sz w:val="32"/>
            <w:szCs w:val="32"/>
          </w:rPr>
          <w:delText>、表演类专业博士学位获得者。</w:delText>
        </w:r>
      </w:del>
    </w:p>
    <w:p w:rsidR="00000000" w:rsidRDefault="008131DE">
      <w:pPr>
        <w:spacing w:line="540" w:lineRule="exact"/>
        <w:ind w:firstLineChars="200" w:firstLine="640"/>
        <w:rPr>
          <w:rFonts w:eastAsia="黑体"/>
          <w:sz w:val="32"/>
          <w:szCs w:val="32"/>
        </w:rPr>
        <w:pPrChange w:id="82" w:author="丁欢" w:date="2019-05-16T10:57:00Z">
          <w:pPr>
            <w:widowControl/>
            <w:spacing w:line="560" w:lineRule="exact"/>
            <w:ind w:firstLineChars="200" w:firstLine="640"/>
            <w:jc w:val="left"/>
          </w:pPr>
        </w:pPrChange>
      </w:pPr>
      <w:r w:rsidRPr="00067784">
        <w:rPr>
          <w:rFonts w:eastAsia="黑体"/>
          <w:sz w:val="32"/>
          <w:szCs w:val="32"/>
        </w:rPr>
        <w:t>四、</w:t>
      </w:r>
      <w:del w:id="83" w:author="丁欢" w:date="2019-05-16T10:46:00Z">
        <w:r w:rsidRPr="00067784">
          <w:rPr>
            <w:rFonts w:eastAsia="黑体"/>
            <w:sz w:val="32"/>
            <w:szCs w:val="32"/>
          </w:rPr>
          <w:delText>工作</w:delText>
        </w:r>
      </w:del>
      <w:ins w:id="84" w:author="丁欢" w:date="2019-05-16T10:46:00Z">
        <w:r w:rsidRPr="00067784">
          <w:rPr>
            <w:rFonts w:eastAsia="黑体"/>
            <w:sz w:val="32"/>
            <w:szCs w:val="32"/>
          </w:rPr>
          <w:t>申报</w:t>
        </w:r>
      </w:ins>
      <w:r w:rsidRPr="00067784">
        <w:rPr>
          <w:rFonts w:eastAsia="黑体"/>
          <w:sz w:val="32"/>
          <w:szCs w:val="32"/>
        </w:rPr>
        <w:t>程序</w:t>
      </w:r>
    </w:p>
    <w:p w:rsidR="00000000" w:rsidRDefault="008131DE">
      <w:pPr>
        <w:spacing w:line="540" w:lineRule="exact"/>
        <w:ind w:firstLineChars="196" w:firstLine="630"/>
        <w:rPr>
          <w:rFonts w:eastAsia="仿宋_GB2312"/>
          <w:snapToGrid w:val="0"/>
          <w:spacing w:val="-6"/>
          <w:kern w:val="0"/>
          <w:sz w:val="32"/>
          <w:szCs w:val="32"/>
        </w:rPr>
        <w:pPrChange w:id="85" w:author="丁欢" w:date="2019-05-16T10:42:00Z">
          <w:pPr>
            <w:widowControl/>
            <w:spacing w:line="560" w:lineRule="exact"/>
            <w:ind w:firstLineChars="198" w:firstLine="636"/>
            <w:jc w:val="left"/>
          </w:pPr>
        </w:pPrChange>
      </w:pPr>
      <w:r w:rsidRPr="00067784">
        <w:rPr>
          <w:rFonts w:eastAsia="楷体_GB2312"/>
          <w:b/>
          <w:sz w:val="32"/>
          <w:szCs w:val="32"/>
        </w:rPr>
        <w:t>（一）</w:t>
      </w:r>
      <w:r w:rsidRPr="00067784">
        <w:rPr>
          <w:rFonts w:eastAsia="仿宋_GB2312"/>
          <w:snapToGrid w:val="0"/>
          <w:spacing w:val="-6"/>
          <w:kern w:val="0"/>
          <w:sz w:val="32"/>
          <w:szCs w:val="32"/>
        </w:rPr>
        <w:t>凡第一次申请为招收硕士生指导教师者</w:t>
      </w:r>
      <w:r w:rsidRPr="00067784">
        <w:rPr>
          <w:rFonts w:eastAsia="仿宋_GB2312"/>
          <w:sz w:val="32"/>
          <w:szCs w:val="32"/>
        </w:rPr>
        <w:t>，需填写《泉州师范学院申请专业学位硕士生指导教师简况表》（简称</w:t>
      </w:r>
      <w:r w:rsidRPr="00067784">
        <w:rPr>
          <w:rFonts w:eastAsia="仿宋_GB2312"/>
          <w:sz w:val="32"/>
          <w:szCs w:val="32"/>
        </w:rPr>
        <w:t>“</w:t>
      </w:r>
      <w:r w:rsidRPr="00067784">
        <w:rPr>
          <w:rFonts w:eastAsia="仿宋_GB2312"/>
          <w:sz w:val="32"/>
          <w:szCs w:val="32"/>
        </w:rPr>
        <w:t>简况表</w:t>
      </w:r>
      <w:r w:rsidRPr="00067784">
        <w:rPr>
          <w:rFonts w:eastAsia="仿宋_GB2312"/>
          <w:sz w:val="32"/>
          <w:szCs w:val="32"/>
        </w:rPr>
        <w:t>”</w:t>
      </w:r>
      <w:r w:rsidRPr="00067784">
        <w:rPr>
          <w:rFonts w:eastAsia="仿宋_GB2312"/>
          <w:sz w:val="32"/>
          <w:szCs w:val="32"/>
        </w:rPr>
        <w:t>），并附上简况表中所列成果原件，</w:t>
      </w:r>
      <w:r w:rsidRPr="00067784">
        <w:rPr>
          <w:rFonts w:eastAsia="仿宋_GB2312"/>
          <w:snapToGrid w:val="0"/>
          <w:spacing w:val="-6"/>
          <w:kern w:val="0"/>
          <w:sz w:val="32"/>
          <w:szCs w:val="32"/>
        </w:rPr>
        <w:t>提交学院学位评定分委员会。学院学位评定分委员会根据导师应具备的条件进行评审，以无记名投票方式三分之二及以上通过并经公示无异议者上报研究生处。经研究生处审核，提交校</w:t>
      </w:r>
      <w:r w:rsidRPr="00067784">
        <w:rPr>
          <w:rFonts w:eastAsia="仿宋_GB2312"/>
          <w:sz w:val="32"/>
          <w:szCs w:val="32"/>
        </w:rPr>
        <w:t>学位评定委员会审议，审议通过并</w:t>
      </w:r>
      <w:r w:rsidRPr="00067784">
        <w:rPr>
          <w:rFonts w:eastAsia="仿宋_GB2312"/>
          <w:snapToGrid w:val="0"/>
          <w:spacing w:val="-6"/>
          <w:kern w:val="0"/>
          <w:sz w:val="32"/>
          <w:szCs w:val="32"/>
        </w:rPr>
        <w:t>经公示无异议者，聘任为我校专业学位硕士生指导教师。</w:t>
      </w:r>
    </w:p>
    <w:p w:rsidR="00000000" w:rsidRDefault="008131DE">
      <w:pPr>
        <w:spacing w:line="540" w:lineRule="exact"/>
        <w:ind w:firstLineChars="200" w:firstLine="643"/>
        <w:rPr>
          <w:ins w:id="86" w:author="丁欢" w:date="2019-05-16T10:46:00Z"/>
          <w:rFonts w:eastAsia="仿宋_GB2312"/>
          <w:sz w:val="32"/>
          <w:szCs w:val="32"/>
        </w:rPr>
        <w:pPrChange w:id="87" w:author="丁欢" w:date="2019-05-16T10:47:00Z">
          <w:pPr>
            <w:widowControl/>
            <w:spacing w:line="560" w:lineRule="exact"/>
            <w:ind w:firstLineChars="198" w:firstLine="636"/>
            <w:jc w:val="left"/>
          </w:pPr>
        </w:pPrChange>
      </w:pPr>
      <w:ins w:id="88" w:author="丁欢" w:date="2019-05-16T10:46:00Z">
        <w:r w:rsidRPr="00067784">
          <w:rPr>
            <w:rFonts w:eastAsia="楷体_GB2312"/>
            <w:b/>
            <w:sz w:val="32"/>
            <w:szCs w:val="32"/>
          </w:rPr>
          <w:t>（</w:t>
        </w:r>
      </w:ins>
      <w:r w:rsidRPr="00067784">
        <w:rPr>
          <w:rFonts w:eastAsia="楷体_GB2312"/>
          <w:b/>
          <w:sz w:val="32"/>
          <w:szCs w:val="32"/>
        </w:rPr>
        <w:t>二</w:t>
      </w:r>
      <w:ins w:id="89" w:author="丁欢" w:date="2019-05-16T10:46:00Z">
        <w:r w:rsidRPr="00067784">
          <w:rPr>
            <w:rFonts w:eastAsia="楷体_GB2312"/>
            <w:b/>
            <w:sz w:val="32"/>
            <w:szCs w:val="32"/>
          </w:rPr>
          <w:t>）</w:t>
        </w:r>
        <w:r w:rsidRPr="00067784">
          <w:rPr>
            <w:rFonts w:eastAsia="仿宋_GB2312"/>
            <w:sz w:val="32"/>
            <w:szCs w:val="32"/>
          </w:rPr>
          <w:t>凡已招收</w:t>
        </w:r>
      </w:ins>
      <w:r w:rsidRPr="00067784">
        <w:rPr>
          <w:rFonts w:eastAsia="仿宋_GB2312"/>
          <w:sz w:val="32"/>
          <w:szCs w:val="32"/>
        </w:rPr>
        <w:t>研究生</w:t>
      </w:r>
      <w:ins w:id="90" w:author="丁欢" w:date="2019-05-16T10:46:00Z">
        <w:r w:rsidRPr="00067784">
          <w:rPr>
            <w:rFonts w:eastAsia="仿宋_GB2312"/>
            <w:sz w:val="32"/>
            <w:szCs w:val="32"/>
          </w:rPr>
          <w:t>的指导教师，需定期参加学校组织的考核（注：闽江学者以上的高层次人才、省杰出科技人才、博士生导师、获得省部级科技进步奖、发明奖</w:t>
        </w:r>
      </w:ins>
      <w:r w:rsidRPr="00067784">
        <w:rPr>
          <w:rFonts w:eastAsia="仿宋_GB2312"/>
          <w:sz w:val="32"/>
          <w:szCs w:val="32"/>
        </w:rPr>
        <w:t>、社会科学优秀成果奖</w:t>
      </w:r>
      <w:ins w:id="91" w:author="丁欢" w:date="2019-05-16T10:46:00Z">
        <w:r w:rsidRPr="00067784">
          <w:rPr>
            <w:rFonts w:eastAsia="仿宋_GB2312"/>
            <w:sz w:val="32"/>
            <w:szCs w:val="32"/>
          </w:rPr>
          <w:t>二等奖以上者（排名第一）、考核期内主持国家级项目者或近五年承担重大横向项目者、在顶级期刊发表论文者免考核），考核通过者可以继续招收</w:t>
        </w:r>
      </w:ins>
      <w:r w:rsidRPr="00067784">
        <w:rPr>
          <w:rFonts w:eastAsia="仿宋_GB2312"/>
          <w:sz w:val="32"/>
          <w:szCs w:val="32"/>
        </w:rPr>
        <w:t>研究生</w:t>
      </w:r>
      <w:ins w:id="92" w:author="丁欢" w:date="2019-05-16T10:46:00Z">
        <w:r w:rsidRPr="00067784">
          <w:rPr>
            <w:rFonts w:eastAsia="仿宋_GB2312"/>
            <w:sz w:val="32"/>
            <w:szCs w:val="32"/>
          </w:rPr>
          <w:t>；考核未通过者，取消当年招生资格，次年可再次申请考核</w:t>
        </w:r>
      </w:ins>
      <w:r w:rsidRPr="00067784">
        <w:rPr>
          <w:rFonts w:eastAsia="仿宋_GB2312"/>
          <w:sz w:val="32"/>
          <w:szCs w:val="32"/>
        </w:rPr>
        <w:t>，</w:t>
      </w:r>
      <w:ins w:id="93" w:author="丁欢" w:date="2019-05-16T10:46:00Z">
        <w:r w:rsidRPr="00067784">
          <w:rPr>
            <w:rFonts w:eastAsia="仿宋_GB2312"/>
            <w:sz w:val="32"/>
            <w:szCs w:val="32"/>
          </w:rPr>
          <w:t>连续两次考核未通过者，</w:t>
        </w:r>
        <w:r w:rsidRPr="00067784">
          <w:rPr>
            <w:rFonts w:eastAsia="仿宋_GB2312"/>
            <w:sz w:val="32"/>
            <w:szCs w:val="32"/>
          </w:rPr>
          <w:lastRenderedPageBreak/>
          <w:t>暂停其</w:t>
        </w:r>
      </w:ins>
      <w:r w:rsidRPr="00067784">
        <w:rPr>
          <w:rFonts w:eastAsia="仿宋_GB2312"/>
          <w:sz w:val="32"/>
          <w:szCs w:val="32"/>
        </w:rPr>
        <w:t>硕士生</w:t>
      </w:r>
      <w:ins w:id="94" w:author="丁欢" w:date="2019-05-16T10:46:00Z">
        <w:r w:rsidRPr="00067784">
          <w:rPr>
            <w:rFonts w:eastAsia="仿宋_GB2312"/>
            <w:sz w:val="32"/>
            <w:szCs w:val="32"/>
          </w:rPr>
          <w:t>指导教师资格，三年后</w:t>
        </w:r>
      </w:ins>
      <w:r w:rsidRPr="00067784">
        <w:rPr>
          <w:rFonts w:eastAsia="仿宋_GB2312"/>
          <w:sz w:val="32"/>
          <w:szCs w:val="32"/>
        </w:rPr>
        <w:t>可</w:t>
      </w:r>
      <w:ins w:id="95" w:author="丁欢" w:date="2019-05-16T10:46:00Z">
        <w:r w:rsidRPr="00067784">
          <w:rPr>
            <w:rFonts w:eastAsia="仿宋_GB2312"/>
            <w:sz w:val="32"/>
            <w:szCs w:val="32"/>
          </w:rPr>
          <w:t>重新申请。</w:t>
        </w:r>
      </w:ins>
    </w:p>
    <w:p w:rsidR="00000000" w:rsidRDefault="008131DE">
      <w:pPr>
        <w:spacing w:line="540" w:lineRule="exact"/>
        <w:ind w:firstLineChars="200" w:firstLine="640"/>
        <w:rPr>
          <w:ins w:id="96" w:author="丁欢" w:date="2019-05-16T10:48:00Z"/>
          <w:rFonts w:eastAsia="黑体"/>
          <w:sz w:val="32"/>
          <w:szCs w:val="32"/>
        </w:rPr>
        <w:pPrChange w:id="97" w:author="丁欢" w:date="2019-05-16T10:46:00Z">
          <w:pPr>
            <w:widowControl/>
            <w:spacing w:line="560" w:lineRule="exact"/>
            <w:ind w:firstLineChars="198" w:firstLine="634"/>
            <w:jc w:val="left"/>
          </w:pPr>
        </w:pPrChange>
      </w:pPr>
      <w:r w:rsidRPr="00067784">
        <w:rPr>
          <w:rFonts w:eastAsia="黑体"/>
          <w:sz w:val="32"/>
          <w:szCs w:val="32"/>
        </w:rPr>
        <w:t>五、其它事项</w:t>
      </w:r>
    </w:p>
    <w:p w:rsidR="00CE4C2F" w:rsidRPr="00067784" w:rsidRDefault="008131DE">
      <w:pPr>
        <w:spacing w:line="540" w:lineRule="exact"/>
        <w:ind w:firstLineChars="200" w:firstLine="643"/>
        <w:rPr>
          <w:ins w:id="98" w:author="丁欢" w:date="2019-05-16T10:48:00Z"/>
          <w:rFonts w:eastAsia="仿宋_GB2312"/>
          <w:sz w:val="32"/>
          <w:szCs w:val="32"/>
        </w:rPr>
      </w:pPr>
      <w:ins w:id="99" w:author="丁欢" w:date="2019-05-16T10:48:00Z">
        <w:r w:rsidRPr="00067784">
          <w:rPr>
            <w:rFonts w:eastAsia="楷体_GB2312"/>
            <w:b/>
            <w:sz w:val="32"/>
            <w:szCs w:val="32"/>
          </w:rPr>
          <w:t>（一）</w:t>
        </w:r>
      </w:ins>
      <w:r w:rsidRPr="00067784">
        <w:rPr>
          <w:rFonts w:eastAsia="仿宋_GB2312"/>
          <w:sz w:val="32"/>
          <w:szCs w:val="32"/>
        </w:rPr>
        <w:t>硕士生</w:t>
      </w:r>
      <w:ins w:id="100" w:author="丁欢" w:date="2019-05-16T10:48:00Z">
        <w:r w:rsidRPr="00067784">
          <w:rPr>
            <w:rFonts w:eastAsia="仿宋_GB2312"/>
            <w:sz w:val="32"/>
            <w:szCs w:val="32"/>
          </w:rPr>
          <w:t>指导教师的年龄，超过其学校规定退休年龄减去该专业研究生的培养年限的，</w:t>
        </w:r>
      </w:ins>
      <w:r w:rsidRPr="00067784">
        <w:rPr>
          <w:rFonts w:eastAsia="仿宋_GB2312"/>
          <w:sz w:val="32"/>
          <w:szCs w:val="32"/>
        </w:rPr>
        <w:t>将停止研究生招生资格</w:t>
      </w:r>
      <w:ins w:id="101" w:author="丁欢" w:date="2019-05-16T10:48:00Z">
        <w:r w:rsidRPr="00067784">
          <w:rPr>
            <w:rFonts w:eastAsia="仿宋_GB2312"/>
            <w:sz w:val="32"/>
            <w:szCs w:val="32"/>
          </w:rPr>
          <w:t>；个别确因学科发展需要延聘的，经学校审批同意延聘的可适当放宽年龄限制。</w:t>
        </w:r>
      </w:ins>
    </w:p>
    <w:p w:rsidR="00CE4C2F" w:rsidRPr="00922393" w:rsidRDefault="008131DE">
      <w:pPr>
        <w:spacing w:line="540" w:lineRule="exact"/>
        <w:ind w:firstLineChars="200" w:firstLine="643"/>
        <w:rPr>
          <w:rFonts w:eastAsia="仿宋_GB2312"/>
          <w:color w:val="FF0000"/>
          <w:sz w:val="32"/>
          <w:szCs w:val="32"/>
        </w:rPr>
      </w:pPr>
      <w:ins w:id="102" w:author="丁欢" w:date="2019-05-16T10:49:00Z">
        <w:r w:rsidRPr="00067784">
          <w:rPr>
            <w:rFonts w:eastAsia="楷体_GB2312"/>
            <w:b/>
            <w:sz w:val="32"/>
            <w:szCs w:val="32"/>
          </w:rPr>
          <w:t>（二）</w:t>
        </w:r>
      </w:ins>
      <w:r w:rsidRPr="00067784">
        <w:rPr>
          <w:rFonts w:eastAsia="仿宋_GB2312"/>
          <w:sz w:val="32"/>
          <w:szCs w:val="32"/>
        </w:rPr>
        <w:t>每个经审核合格的专业学位硕士生导师一般每届招收全日制专业学位研究生</w:t>
      </w:r>
      <w:r w:rsidR="00B96A78" w:rsidRPr="00B96A78">
        <w:rPr>
          <w:rFonts w:eastAsia="仿宋_GB2312" w:hint="eastAsia"/>
          <w:color w:val="FF0000"/>
          <w:sz w:val="32"/>
          <w:szCs w:val="32"/>
        </w:rPr>
        <w:t>原则上</w:t>
      </w:r>
      <w:r w:rsidRPr="00067784">
        <w:rPr>
          <w:rFonts w:eastAsia="仿宋_GB2312"/>
          <w:sz w:val="32"/>
          <w:szCs w:val="32"/>
        </w:rPr>
        <w:t>不超过</w:t>
      </w:r>
      <w:r w:rsidRPr="00067784">
        <w:rPr>
          <w:rFonts w:eastAsia="仿宋_GB2312"/>
          <w:sz w:val="32"/>
          <w:szCs w:val="32"/>
        </w:rPr>
        <w:t>3</w:t>
      </w:r>
      <w:r w:rsidRPr="00067784">
        <w:rPr>
          <w:rFonts w:eastAsia="仿宋_GB2312"/>
          <w:sz w:val="32"/>
          <w:szCs w:val="32"/>
        </w:rPr>
        <w:t>人</w:t>
      </w:r>
      <w:r w:rsidR="00922393" w:rsidRPr="00922393">
        <w:rPr>
          <w:rFonts w:eastAsia="仿宋_GB2312" w:hint="eastAsia"/>
          <w:color w:val="FF0000"/>
          <w:sz w:val="32"/>
          <w:szCs w:val="32"/>
        </w:rPr>
        <w:t>（艺术硕士研究生导师</w:t>
      </w:r>
      <w:r w:rsidR="00922393" w:rsidRPr="00922393">
        <w:rPr>
          <w:rFonts w:eastAsia="仿宋_GB2312"/>
          <w:color w:val="FF0000"/>
          <w:sz w:val="32"/>
          <w:szCs w:val="32"/>
        </w:rPr>
        <w:t>指导在校研究生总数量不超过</w:t>
      </w:r>
      <w:r w:rsidR="00922393" w:rsidRPr="00922393">
        <w:rPr>
          <w:rFonts w:eastAsia="仿宋_GB2312" w:hint="eastAsia"/>
          <w:color w:val="FF0000"/>
          <w:sz w:val="32"/>
          <w:szCs w:val="32"/>
        </w:rPr>
        <w:t>10</w:t>
      </w:r>
      <w:r w:rsidR="00922393" w:rsidRPr="00922393">
        <w:rPr>
          <w:rFonts w:eastAsia="仿宋_GB2312"/>
          <w:color w:val="FF0000"/>
          <w:sz w:val="32"/>
          <w:szCs w:val="32"/>
        </w:rPr>
        <w:t>人</w:t>
      </w:r>
      <w:r w:rsidR="00922393" w:rsidRPr="00922393">
        <w:rPr>
          <w:rFonts w:eastAsia="仿宋_GB2312" w:hint="eastAsia"/>
          <w:color w:val="FF0000"/>
          <w:sz w:val="32"/>
          <w:szCs w:val="32"/>
        </w:rPr>
        <w:t>）</w:t>
      </w:r>
      <w:r w:rsidRPr="00922393">
        <w:rPr>
          <w:rFonts w:eastAsia="仿宋_GB2312"/>
          <w:color w:val="FF0000"/>
          <w:sz w:val="32"/>
          <w:szCs w:val="32"/>
        </w:rPr>
        <w:t>。</w:t>
      </w:r>
    </w:p>
    <w:p w:rsidR="00CE4C2F" w:rsidRPr="00067784" w:rsidRDefault="008131DE">
      <w:pPr>
        <w:spacing w:line="540" w:lineRule="exact"/>
        <w:ind w:firstLineChars="200" w:firstLine="640"/>
        <w:rPr>
          <w:rFonts w:eastAsia="仿宋_GB2312"/>
          <w:sz w:val="32"/>
          <w:szCs w:val="32"/>
        </w:rPr>
      </w:pPr>
      <w:r w:rsidRPr="00067784">
        <w:rPr>
          <w:rFonts w:eastAsia="仿宋_GB2312"/>
          <w:sz w:val="32"/>
          <w:szCs w:val="32"/>
        </w:rPr>
        <w:t>新增的专业学位硕士生导师原则上</w:t>
      </w:r>
      <w:r w:rsidR="00620570" w:rsidRPr="00067784">
        <w:rPr>
          <w:rFonts w:eastAsia="仿宋_GB2312" w:hint="eastAsia"/>
          <w:sz w:val="32"/>
          <w:szCs w:val="32"/>
        </w:rPr>
        <w:t>第一</w:t>
      </w:r>
      <w:r w:rsidRPr="00067784">
        <w:rPr>
          <w:rFonts w:eastAsia="仿宋_GB2312"/>
          <w:sz w:val="32"/>
          <w:szCs w:val="32"/>
        </w:rPr>
        <w:t>年只能招收</w:t>
      </w:r>
      <w:r w:rsidRPr="00067784">
        <w:rPr>
          <w:rFonts w:eastAsia="仿宋_GB2312"/>
          <w:sz w:val="32"/>
          <w:szCs w:val="32"/>
        </w:rPr>
        <w:t>1</w:t>
      </w:r>
      <w:r w:rsidRPr="00067784">
        <w:rPr>
          <w:rFonts w:eastAsia="仿宋_GB2312"/>
          <w:sz w:val="32"/>
          <w:szCs w:val="32"/>
        </w:rPr>
        <w:t>名全日制专业学位研究生。</w:t>
      </w:r>
    </w:p>
    <w:p w:rsidR="00CE4C2F" w:rsidRPr="00067784" w:rsidRDefault="008131DE">
      <w:pPr>
        <w:spacing w:line="540" w:lineRule="exact"/>
        <w:ind w:firstLineChars="200" w:firstLine="640"/>
        <w:rPr>
          <w:ins w:id="103" w:author="丁欢" w:date="2019-05-16T10:48:00Z"/>
          <w:rFonts w:eastAsia="仿宋_GB2312"/>
          <w:sz w:val="32"/>
          <w:szCs w:val="32"/>
        </w:rPr>
      </w:pPr>
      <w:ins w:id="104" w:author="丁欢" w:date="2019-05-16T10:48:00Z">
        <w:r w:rsidRPr="00067784">
          <w:rPr>
            <w:rFonts w:eastAsia="仿宋_GB2312"/>
            <w:sz w:val="32"/>
            <w:szCs w:val="32"/>
          </w:rPr>
          <w:t>一般</w:t>
        </w:r>
      </w:ins>
      <w:r w:rsidRPr="00067784">
        <w:rPr>
          <w:rFonts w:eastAsia="仿宋_GB2312"/>
          <w:sz w:val="32"/>
          <w:szCs w:val="32"/>
        </w:rPr>
        <w:t>硕士生导师</w:t>
      </w:r>
      <w:ins w:id="105" w:author="丁欢" w:date="2019-05-16T10:48:00Z">
        <w:r w:rsidRPr="00067784">
          <w:rPr>
            <w:rFonts w:eastAsia="仿宋_GB2312"/>
            <w:sz w:val="32"/>
            <w:szCs w:val="32"/>
          </w:rPr>
          <w:t>在合格指导一个研究生毕业后才可以按照新增硕导的条件申请增列其他专业硕导，增列的专业或领域不超过</w:t>
        </w:r>
        <w:r w:rsidRPr="00067784">
          <w:rPr>
            <w:rFonts w:eastAsia="仿宋_GB2312"/>
            <w:sz w:val="32"/>
            <w:szCs w:val="32"/>
          </w:rPr>
          <w:t>1</w:t>
        </w:r>
        <w:r w:rsidRPr="00067784">
          <w:rPr>
            <w:rFonts w:eastAsia="仿宋_GB2312"/>
            <w:sz w:val="32"/>
            <w:szCs w:val="32"/>
          </w:rPr>
          <w:t>个。</w:t>
        </w:r>
      </w:ins>
    </w:p>
    <w:p w:rsidR="00CE4C2F" w:rsidRPr="00067784" w:rsidRDefault="008131DE">
      <w:pPr>
        <w:spacing w:line="540" w:lineRule="exact"/>
        <w:ind w:firstLineChars="200" w:firstLine="643"/>
        <w:rPr>
          <w:ins w:id="106" w:author="丁欢" w:date="2019-05-16T10:48:00Z"/>
          <w:rFonts w:eastAsia="仿宋_GB2312"/>
          <w:sz w:val="32"/>
          <w:szCs w:val="32"/>
        </w:rPr>
      </w:pPr>
      <w:ins w:id="107" w:author="丁欢" w:date="2019-05-16T10:49:00Z">
        <w:r w:rsidRPr="00067784">
          <w:rPr>
            <w:rFonts w:eastAsia="楷体_GB2312"/>
            <w:b/>
            <w:sz w:val="32"/>
            <w:szCs w:val="32"/>
          </w:rPr>
          <w:t>（三）</w:t>
        </w:r>
      </w:ins>
      <w:ins w:id="108" w:author="丁欢" w:date="2019-05-16T10:48:00Z">
        <w:r w:rsidRPr="00067784">
          <w:rPr>
            <w:rFonts w:eastAsia="仿宋_GB2312"/>
            <w:sz w:val="32"/>
            <w:szCs w:val="32"/>
          </w:rPr>
          <w:t>凡已招收</w:t>
        </w:r>
      </w:ins>
      <w:r w:rsidRPr="00067784">
        <w:rPr>
          <w:rFonts w:eastAsia="仿宋_GB2312"/>
          <w:sz w:val="32"/>
          <w:szCs w:val="32"/>
        </w:rPr>
        <w:t>研究生</w:t>
      </w:r>
      <w:ins w:id="109" w:author="丁欢" w:date="2019-05-16T10:48:00Z">
        <w:r w:rsidRPr="00067784">
          <w:rPr>
            <w:rFonts w:eastAsia="仿宋_GB2312"/>
            <w:sz w:val="32"/>
            <w:szCs w:val="32"/>
          </w:rPr>
          <w:t>的指导教师，除按以上</w:t>
        </w:r>
      </w:ins>
      <w:r w:rsidRPr="00067784">
        <w:rPr>
          <w:rFonts w:eastAsia="仿宋_GB2312"/>
          <w:sz w:val="32"/>
          <w:szCs w:val="32"/>
        </w:rPr>
        <w:t>选聘</w:t>
      </w:r>
      <w:ins w:id="110" w:author="丁欢" w:date="2019-05-16T10:48:00Z">
        <w:r w:rsidRPr="00067784">
          <w:rPr>
            <w:rFonts w:eastAsia="仿宋_GB2312"/>
            <w:sz w:val="32"/>
            <w:szCs w:val="32"/>
          </w:rPr>
          <w:t>条件审核指导教师资格外，有以下情况者</w:t>
        </w:r>
      </w:ins>
      <w:r w:rsidRPr="00067784">
        <w:rPr>
          <w:rFonts w:eastAsia="仿宋_GB2312"/>
          <w:sz w:val="32"/>
          <w:szCs w:val="32"/>
        </w:rPr>
        <w:t>，</w:t>
      </w:r>
      <w:ins w:id="111" w:author="丁欢" w:date="2019-05-16T10:48:00Z">
        <w:r w:rsidRPr="00067784">
          <w:rPr>
            <w:rFonts w:eastAsia="仿宋_GB2312"/>
            <w:sz w:val="32"/>
            <w:szCs w:val="32"/>
          </w:rPr>
          <w:t>限制、暂停、取消其指导</w:t>
        </w:r>
      </w:ins>
      <w:r w:rsidRPr="00067784">
        <w:rPr>
          <w:rFonts w:eastAsia="仿宋_GB2312"/>
          <w:sz w:val="32"/>
          <w:szCs w:val="32"/>
        </w:rPr>
        <w:t>研究生</w:t>
      </w:r>
      <w:ins w:id="112" w:author="丁欢" w:date="2019-05-16T10:48:00Z">
        <w:r w:rsidRPr="00067784">
          <w:rPr>
            <w:rFonts w:eastAsia="仿宋_GB2312"/>
            <w:sz w:val="32"/>
            <w:szCs w:val="32"/>
          </w:rPr>
          <w:t>资格：</w:t>
        </w:r>
      </w:ins>
    </w:p>
    <w:p w:rsidR="00CE4C2F" w:rsidRPr="00067784" w:rsidRDefault="008131DE">
      <w:pPr>
        <w:spacing w:line="540" w:lineRule="exact"/>
        <w:ind w:firstLineChars="200" w:firstLine="640"/>
        <w:rPr>
          <w:ins w:id="113" w:author="丁欢" w:date="2019-05-16T10:48:00Z"/>
          <w:rFonts w:eastAsia="仿宋_GB2312"/>
          <w:sz w:val="32"/>
          <w:szCs w:val="32"/>
        </w:rPr>
      </w:pPr>
      <w:r w:rsidRPr="00067784">
        <w:rPr>
          <w:rFonts w:eastAsia="仿宋_GB2312"/>
          <w:sz w:val="32"/>
          <w:szCs w:val="32"/>
        </w:rPr>
        <w:t>1.</w:t>
      </w:r>
      <w:ins w:id="114" w:author="丁欢" w:date="2019-05-16T10:48:00Z">
        <w:r w:rsidRPr="00067784">
          <w:rPr>
            <w:rFonts w:eastAsia="仿宋_GB2312"/>
            <w:sz w:val="32"/>
            <w:szCs w:val="32"/>
          </w:rPr>
          <w:t>受党纪或政纪处分，无法履行教书育人职责者；</w:t>
        </w:r>
      </w:ins>
    </w:p>
    <w:p w:rsidR="00CE4C2F" w:rsidRPr="00067784" w:rsidRDefault="008131DE">
      <w:pPr>
        <w:spacing w:line="540" w:lineRule="exact"/>
        <w:ind w:firstLineChars="200" w:firstLine="640"/>
        <w:rPr>
          <w:ins w:id="115" w:author="丁欢" w:date="2019-05-16T10:48:00Z"/>
          <w:rFonts w:eastAsia="仿宋_GB2312"/>
          <w:sz w:val="32"/>
          <w:szCs w:val="32"/>
        </w:rPr>
      </w:pPr>
      <w:ins w:id="116" w:author="丁欢" w:date="2019-05-16T10:48:00Z">
        <w:r w:rsidRPr="00067784">
          <w:rPr>
            <w:rFonts w:eastAsia="仿宋_GB2312"/>
            <w:sz w:val="32"/>
            <w:szCs w:val="32"/>
          </w:rPr>
          <w:t>2</w:t>
        </w:r>
      </w:ins>
      <w:ins w:id="117" w:author="丁欢" w:date="2019-05-16T10:50:00Z">
        <w:r w:rsidRPr="00067784">
          <w:rPr>
            <w:rFonts w:eastAsia="仿宋_GB2312"/>
            <w:sz w:val="32"/>
            <w:szCs w:val="32"/>
          </w:rPr>
          <w:t>.</w:t>
        </w:r>
      </w:ins>
      <w:ins w:id="118" w:author="丁欢" w:date="2019-05-16T10:48:00Z">
        <w:r w:rsidRPr="00067784">
          <w:rPr>
            <w:rFonts w:eastAsia="仿宋_GB2312"/>
            <w:sz w:val="32"/>
            <w:szCs w:val="32"/>
          </w:rPr>
          <w:t>拒绝承担学院分配的</w:t>
        </w:r>
      </w:ins>
      <w:r w:rsidRPr="00067784">
        <w:rPr>
          <w:rFonts w:eastAsia="仿宋_GB2312"/>
          <w:sz w:val="32"/>
          <w:szCs w:val="32"/>
        </w:rPr>
        <w:t>研究生</w:t>
      </w:r>
      <w:ins w:id="119" w:author="丁欢" w:date="2019-05-16T10:48:00Z">
        <w:r w:rsidRPr="00067784">
          <w:rPr>
            <w:rFonts w:eastAsia="仿宋_GB2312"/>
            <w:sz w:val="32"/>
            <w:szCs w:val="32"/>
          </w:rPr>
          <w:t>教学工作，并给研究生培养工作带来较严重不良影响者；</w:t>
        </w:r>
      </w:ins>
    </w:p>
    <w:p w:rsidR="00CE4C2F" w:rsidRPr="00067784" w:rsidRDefault="008131DE">
      <w:pPr>
        <w:spacing w:line="540" w:lineRule="exact"/>
        <w:ind w:firstLineChars="200" w:firstLine="640"/>
        <w:rPr>
          <w:ins w:id="120" w:author="丁欢" w:date="2019-05-16T10:48:00Z"/>
          <w:rFonts w:eastAsia="仿宋_GB2312"/>
          <w:sz w:val="32"/>
          <w:szCs w:val="32"/>
        </w:rPr>
      </w:pPr>
      <w:ins w:id="121" w:author="丁欢" w:date="2019-05-16T10:50:00Z">
        <w:r w:rsidRPr="00067784">
          <w:rPr>
            <w:rFonts w:eastAsia="仿宋_GB2312"/>
            <w:sz w:val="32"/>
            <w:szCs w:val="32"/>
          </w:rPr>
          <w:t>3.</w:t>
        </w:r>
      </w:ins>
      <w:ins w:id="122" w:author="丁欢" w:date="2019-05-16T10:48:00Z">
        <w:r w:rsidRPr="00067784">
          <w:rPr>
            <w:rFonts w:eastAsia="仿宋_GB2312"/>
            <w:sz w:val="32"/>
            <w:szCs w:val="32"/>
          </w:rPr>
          <w:t>不认真履行指导教师职责，严重影响研究生培养质量者；</w:t>
        </w:r>
      </w:ins>
    </w:p>
    <w:p w:rsidR="00CE4C2F" w:rsidRPr="00067784" w:rsidRDefault="008131DE">
      <w:pPr>
        <w:spacing w:line="540" w:lineRule="exact"/>
        <w:ind w:firstLineChars="200" w:firstLine="640"/>
        <w:rPr>
          <w:ins w:id="123" w:author="丁欢" w:date="2019-05-16T10:48:00Z"/>
          <w:rFonts w:eastAsia="仿宋_GB2312"/>
          <w:sz w:val="32"/>
          <w:szCs w:val="32"/>
        </w:rPr>
      </w:pPr>
      <w:ins w:id="124" w:author="丁欢" w:date="2019-05-16T10:50:00Z">
        <w:r w:rsidRPr="00067784">
          <w:rPr>
            <w:rFonts w:eastAsia="仿宋_GB2312"/>
            <w:sz w:val="32"/>
            <w:szCs w:val="32"/>
          </w:rPr>
          <w:t>4.</w:t>
        </w:r>
      </w:ins>
      <w:ins w:id="125" w:author="丁欢" w:date="2019-05-16T10:48:00Z">
        <w:r w:rsidRPr="00067784">
          <w:rPr>
            <w:rFonts w:eastAsia="仿宋_GB2312"/>
            <w:sz w:val="32"/>
            <w:szCs w:val="32"/>
          </w:rPr>
          <w:t>对指导的研究生不负责任，不能教书育人，不能为人师表者；</w:t>
        </w:r>
      </w:ins>
    </w:p>
    <w:p w:rsidR="00CE4C2F" w:rsidRPr="00067784" w:rsidRDefault="008131DE">
      <w:pPr>
        <w:spacing w:line="540" w:lineRule="exact"/>
        <w:ind w:firstLineChars="200" w:firstLine="640"/>
        <w:rPr>
          <w:rFonts w:eastAsia="仿宋_GB2312"/>
          <w:sz w:val="32"/>
          <w:szCs w:val="32"/>
        </w:rPr>
      </w:pPr>
      <w:r w:rsidRPr="00067784">
        <w:rPr>
          <w:rFonts w:eastAsia="仿宋_GB2312"/>
          <w:sz w:val="32"/>
          <w:szCs w:val="32"/>
        </w:rPr>
        <w:lastRenderedPageBreak/>
        <w:t>5</w:t>
      </w:r>
      <w:ins w:id="126" w:author="丁欢" w:date="2019-05-16T10:50:00Z">
        <w:r w:rsidRPr="00067784">
          <w:rPr>
            <w:rFonts w:eastAsia="仿宋_GB2312"/>
            <w:sz w:val="32"/>
            <w:szCs w:val="32"/>
          </w:rPr>
          <w:t>.</w:t>
        </w:r>
      </w:ins>
      <w:ins w:id="127" w:author="丁欢" w:date="2019-05-16T10:48:00Z">
        <w:r w:rsidRPr="00067784">
          <w:rPr>
            <w:rFonts w:eastAsia="仿宋_GB2312"/>
            <w:sz w:val="32"/>
            <w:szCs w:val="32"/>
          </w:rPr>
          <w:t>不能按照有关规定，组织进行研究生的课程教学，一年内出现二次以上教学事故者；</w:t>
        </w:r>
      </w:ins>
    </w:p>
    <w:p w:rsidR="002173BA" w:rsidRPr="00067784" w:rsidRDefault="002173BA">
      <w:pPr>
        <w:spacing w:line="540" w:lineRule="exact"/>
        <w:ind w:firstLineChars="200" w:firstLine="640"/>
        <w:rPr>
          <w:ins w:id="128" w:author="丁欢" w:date="2019-05-16T10:48:00Z"/>
          <w:rFonts w:eastAsia="仿宋_GB2312"/>
          <w:sz w:val="32"/>
          <w:szCs w:val="32"/>
        </w:rPr>
      </w:pPr>
      <w:r w:rsidRPr="00067784">
        <w:rPr>
          <w:rFonts w:eastAsia="仿宋_GB2312" w:hint="eastAsia"/>
          <w:sz w:val="32"/>
          <w:szCs w:val="32"/>
        </w:rPr>
        <w:t>（第</w:t>
      </w:r>
      <w:r w:rsidRPr="00067784">
        <w:rPr>
          <w:rFonts w:eastAsia="仿宋_GB2312" w:hint="eastAsia"/>
          <w:sz w:val="32"/>
          <w:szCs w:val="32"/>
        </w:rPr>
        <w:t>1</w:t>
      </w:r>
      <w:r w:rsidRPr="00067784">
        <w:rPr>
          <w:rFonts w:eastAsia="仿宋_GB2312" w:hint="eastAsia"/>
          <w:sz w:val="32"/>
          <w:szCs w:val="32"/>
        </w:rPr>
        <w:t>项至第</w:t>
      </w:r>
      <w:r w:rsidRPr="00067784">
        <w:rPr>
          <w:rFonts w:eastAsia="仿宋_GB2312" w:hint="eastAsia"/>
          <w:sz w:val="32"/>
          <w:szCs w:val="32"/>
        </w:rPr>
        <w:t>5</w:t>
      </w:r>
      <w:r w:rsidRPr="00067784">
        <w:rPr>
          <w:rFonts w:eastAsia="仿宋_GB2312" w:hint="eastAsia"/>
          <w:sz w:val="32"/>
          <w:szCs w:val="32"/>
        </w:rPr>
        <w:t>项，学校将根据具体情况提出处理办法）</w:t>
      </w:r>
    </w:p>
    <w:p w:rsidR="00D75751" w:rsidRPr="00067784" w:rsidRDefault="00D75751" w:rsidP="00D75751">
      <w:pPr>
        <w:spacing w:line="540" w:lineRule="exact"/>
        <w:ind w:firstLineChars="200" w:firstLine="640"/>
        <w:rPr>
          <w:rFonts w:eastAsia="仿宋_GB2312"/>
          <w:sz w:val="32"/>
          <w:szCs w:val="32"/>
        </w:rPr>
      </w:pPr>
      <w:r w:rsidRPr="00067784">
        <w:rPr>
          <w:rFonts w:eastAsia="仿宋_GB2312" w:hint="eastAsia"/>
          <w:sz w:val="32"/>
          <w:szCs w:val="32"/>
        </w:rPr>
        <w:t>6</w:t>
      </w:r>
      <w:ins w:id="129" w:author="丁欢" w:date="2019-05-16T10:51:00Z">
        <w:r w:rsidRPr="00067784">
          <w:rPr>
            <w:rFonts w:eastAsia="仿宋_GB2312"/>
            <w:sz w:val="32"/>
            <w:szCs w:val="32"/>
          </w:rPr>
          <w:t>.</w:t>
        </w:r>
      </w:ins>
      <w:ins w:id="130" w:author="丁欢" w:date="2019-05-16T10:48:00Z">
        <w:r w:rsidRPr="00067784">
          <w:rPr>
            <w:rFonts w:eastAsia="仿宋_GB2312"/>
            <w:sz w:val="32"/>
            <w:szCs w:val="32"/>
          </w:rPr>
          <w:t>长期离校、出国一年以上者研究生</w:t>
        </w:r>
      </w:ins>
      <w:r w:rsidRPr="00067784">
        <w:rPr>
          <w:rFonts w:eastAsia="仿宋_GB2312"/>
          <w:sz w:val="32"/>
          <w:szCs w:val="32"/>
        </w:rPr>
        <w:t>每年</w:t>
      </w:r>
      <w:ins w:id="131" w:author="丁欢" w:date="2019-05-16T10:48:00Z">
        <w:r w:rsidRPr="00067784">
          <w:rPr>
            <w:rFonts w:eastAsia="仿宋_GB2312"/>
            <w:sz w:val="32"/>
            <w:szCs w:val="32"/>
          </w:rPr>
          <w:t>累计限招</w:t>
        </w:r>
        <w:r w:rsidRPr="00067784">
          <w:rPr>
            <w:rFonts w:eastAsia="仿宋_GB2312"/>
            <w:sz w:val="32"/>
            <w:szCs w:val="32"/>
          </w:rPr>
          <w:t>1</w:t>
        </w:r>
        <w:r w:rsidRPr="00067784">
          <w:rPr>
            <w:rFonts w:eastAsia="仿宋_GB2312"/>
            <w:sz w:val="32"/>
            <w:szCs w:val="32"/>
          </w:rPr>
          <w:t>人；</w:t>
        </w:r>
      </w:ins>
    </w:p>
    <w:p w:rsidR="00CE4C2F" w:rsidRPr="00067784" w:rsidRDefault="00D75751">
      <w:pPr>
        <w:spacing w:line="540" w:lineRule="exact"/>
        <w:ind w:firstLineChars="200" w:firstLine="640"/>
        <w:rPr>
          <w:ins w:id="132" w:author="丁欢" w:date="2019-05-16T10:48:00Z"/>
          <w:rFonts w:eastAsia="仿宋_GB2312"/>
          <w:sz w:val="32"/>
          <w:szCs w:val="32"/>
        </w:rPr>
      </w:pPr>
      <w:r w:rsidRPr="00067784">
        <w:rPr>
          <w:rFonts w:eastAsia="仿宋_GB2312" w:hint="eastAsia"/>
          <w:sz w:val="32"/>
          <w:szCs w:val="32"/>
        </w:rPr>
        <w:t>7</w:t>
      </w:r>
      <w:ins w:id="133" w:author="丁欢" w:date="2019-05-16T10:50:00Z">
        <w:r w:rsidR="008131DE" w:rsidRPr="00067784">
          <w:rPr>
            <w:rFonts w:eastAsia="仿宋_GB2312"/>
            <w:sz w:val="32"/>
            <w:szCs w:val="32"/>
          </w:rPr>
          <w:t>.</w:t>
        </w:r>
      </w:ins>
      <w:ins w:id="134" w:author="丁欢" w:date="2019-05-16T10:48:00Z">
        <w:r w:rsidR="008131DE" w:rsidRPr="00067784">
          <w:rPr>
            <w:rFonts w:eastAsia="仿宋_GB2312"/>
            <w:sz w:val="32"/>
            <w:szCs w:val="32"/>
          </w:rPr>
          <w:t>认定存在学术不端行为的教师，三年内不能聘用为硕导</w:t>
        </w:r>
      </w:ins>
      <w:r w:rsidR="008131DE" w:rsidRPr="00067784">
        <w:rPr>
          <w:rFonts w:eastAsia="仿宋_GB2312"/>
          <w:sz w:val="32"/>
          <w:szCs w:val="32"/>
        </w:rPr>
        <w:t>，已招收研究生的导师暂停三年招生资格</w:t>
      </w:r>
      <w:ins w:id="135" w:author="丁欢" w:date="2019-05-16T10:48:00Z">
        <w:r w:rsidR="008131DE" w:rsidRPr="00067784">
          <w:rPr>
            <w:rFonts w:eastAsia="仿宋_GB2312"/>
            <w:sz w:val="32"/>
            <w:szCs w:val="32"/>
          </w:rPr>
          <w:t>；</w:t>
        </w:r>
      </w:ins>
    </w:p>
    <w:p w:rsidR="00CE4C2F" w:rsidRPr="00067784" w:rsidRDefault="00D75751">
      <w:pPr>
        <w:spacing w:line="540" w:lineRule="exact"/>
        <w:ind w:firstLineChars="200" w:firstLine="640"/>
        <w:rPr>
          <w:ins w:id="136" w:author="丁欢" w:date="2019-05-16T10:48:00Z"/>
          <w:rFonts w:eastAsia="仿宋_GB2312"/>
          <w:sz w:val="32"/>
          <w:szCs w:val="32"/>
        </w:rPr>
      </w:pPr>
      <w:r w:rsidRPr="00067784">
        <w:rPr>
          <w:rFonts w:eastAsia="仿宋_GB2312" w:hint="eastAsia"/>
          <w:sz w:val="32"/>
          <w:szCs w:val="32"/>
        </w:rPr>
        <w:t>8</w:t>
      </w:r>
      <w:ins w:id="137" w:author="丁欢" w:date="2019-05-16T10:50:00Z">
        <w:r w:rsidR="008131DE" w:rsidRPr="00067784">
          <w:rPr>
            <w:rFonts w:eastAsia="仿宋_GB2312"/>
            <w:sz w:val="32"/>
            <w:szCs w:val="32"/>
          </w:rPr>
          <w:t>.</w:t>
        </w:r>
      </w:ins>
      <w:ins w:id="138" w:author="丁欢" w:date="2019-05-16T10:48:00Z">
        <w:r w:rsidR="008131DE" w:rsidRPr="00067784">
          <w:rPr>
            <w:rFonts w:eastAsia="仿宋_GB2312"/>
            <w:sz w:val="32"/>
            <w:szCs w:val="32"/>
          </w:rPr>
          <w:t>连续两届因选题不当或课题不稳定中途改变题目，以致研究生不能按时毕业者</w:t>
        </w:r>
      </w:ins>
      <w:r w:rsidR="005F7771" w:rsidRPr="00067784">
        <w:rPr>
          <w:rFonts w:eastAsia="仿宋_GB2312" w:hint="eastAsia"/>
          <w:sz w:val="32"/>
          <w:szCs w:val="32"/>
        </w:rPr>
        <w:t>，</w:t>
      </w:r>
      <w:ins w:id="139" w:author="丁欢" w:date="2019-05-16T10:48:00Z">
        <w:r w:rsidR="00464FFA" w:rsidRPr="00067784">
          <w:rPr>
            <w:rFonts w:eastAsia="仿宋_GB2312"/>
            <w:sz w:val="32"/>
            <w:szCs w:val="32"/>
          </w:rPr>
          <w:t>暂停一年招生</w:t>
        </w:r>
      </w:ins>
      <w:r w:rsidR="00464FFA" w:rsidRPr="00067784">
        <w:rPr>
          <w:rFonts w:eastAsia="仿宋_GB2312"/>
          <w:sz w:val="32"/>
          <w:szCs w:val="32"/>
        </w:rPr>
        <w:t>资格</w:t>
      </w:r>
      <w:ins w:id="140" w:author="丁欢" w:date="2019-05-16T10:48:00Z">
        <w:r w:rsidR="008131DE" w:rsidRPr="00067784">
          <w:rPr>
            <w:rFonts w:eastAsia="仿宋_GB2312"/>
            <w:sz w:val="32"/>
            <w:szCs w:val="32"/>
          </w:rPr>
          <w:t>；</w:t>
        </w:r>
      </w:ins>
    </w:p>
    <w:p w:rsidR="00CE4C2F" w:rsidRPr="00067784" w:rsidRDefault="00464FFA">
      <w:pPr>
        <w:spacing w:line="540" w:lineRule="exact"/>
        <w:ind w:firstLineChars="200" w:firstLine="640"/>
        <w:rPr>
          <w:ins w:id="141" w:author="丁欢" w:date="2019-05-16T10:48:00Z"/>
          <w:rFonts w:eastAsia="仿宋_GB2312"/>
          <w:sz w:val="32"/>
          <w:szCs w:val="32"/>
        </w:rPr>
      </w:pPr>
      <w:r w:rsidRPr="00067784">
        <w:rPr>
          <w:rFonts w:eastAsia="仿宋_GB2312" w:hint="eastAsia"/>
          <w:sz w:val="32"/>
          <w:szCs w:val="32"/>
        </w:rPr>
        <w:t>9</w:t>
      </w:r>
      <w:ins w:id="142" w:author="丁欢" w:date="2019-05-16T10:51:00Z">
        <w:r w:rsidR="008131DE" w:rsidRPr="00067784">
          <w:rPr>
            <w:rFonts w:eastAsia="仿宋_GB2312"/>
            <w:sz w:val="32"/>
            <w:szCs w:val="32"/>
          </w:rPr>
          <w:t>.</w:t>
        </w:r>
      </w:ins>
      <w:ins w:id="143" w:author="丁欢" w:date="2019-05-16T10:48:00Z">
        <w:r w:rsidR="008131DE" w:rsidRPr="00067784">
          <w:rPr>
            <w:rFonts w:eastAsia="仿宋_GB2312"/>
            <w:sz w:val="32"/>
            <w:szCs w:val="32"/>
          </w:rPr>
          <w:t>所指导的研究生中，</w:t>
        </w:r>
      </w:ins>
      <w:r w:rsidRPr="00067784">
        <w:rPr>
          <w:rFonts w:eastAsia="仿宋_GB2312" w:hint="eastAsia"/>
          <w:sz w:val="32"/>
          <w:szCs w:val="32"/>
        </w:rPr>
        <w:t>第</w:t>
      </w:r>
      <w:r w:rsidR="00C4682E" w:rsidRPr="00067784">
        <w:rPr>
          <w:rFonts w:eastAsia="仿宋_GB2312" w:hint="eastAsia"/>
          <w:sz w:val="32"/>
          <w:szCs w:val="32"/>
        </w:rPr>
        <w:t>二</w:t>
      </w:r>
      <w:r w:rsidRPr="00067784">
        <w:rPr>
          <w:rFonts w:eastAsia="仿宋_GB2312" w:hint="eastAsia"/>
          <w:sz w:val="32"/>
          <w:szCs w:val="32"/>
        </w:rPr>
        <w:t>次出现</w:t>
      </w:r>
      <w:ins w:id="144" w:author="丁欢" w:date="2019-05-16T10:48:00Z">
        <w:r w:rsidR="008131DE" w:rsidRPr="00067784">
          <w:rPr>
            <w:rFonts w:eastAsia="仿宋_GB2312"/>
            <w:sz w:val="32"/>
            <w:szCs w:val="32"/>
          </w:rPr>
          <w:t>学位论文学校查重超过</w:t>
        </w:r>
        <w:r w:rsidR="008131DE" w:rsidRPr="00067784">
          <w:rPr>
            <w:rFonts w:eastAsia="仿宋_GB2312"/>
            <w:sz w:val="32"/>
            <w:szCs w:val="32"/>
          </w:rPr>
          <w:t>25%</w:t>
        </w:r>
        <w:r w:rsidR="008131DE" w:rsidRPr="00067784">
          <w:rPr>
            <w:rFonts w:eastAsia="仿宋_GB2312"/>
            <w:sz w:val="32"/>
            <w:szCs w:val="32"/>
          </w:rPr>
          <w:t>（含</w:t>
        </w:r>
        <w:r w:rsidR="008131DE" w:rsidRPr="00067784">
          <w:rPr>
            <w:rFonts w:eastAsia="仿宋_GB2312"/>
            <w:sz w:val="32"/>
            <w:szCs w:val="32"/>
          </w:rPr>
          <w:t>25%</w:t>
        </w:r>
        <w:r w:rsidR="008131DE" w:rsidRPr="00067784">
          <w:rPr>
            <w:rFonts w:eastAsia="仿宋_GB2312"/>
            <w:sz w:val="32"/>
            <w:szCs w:val="32"/>
          </w:rPr>
          <w:t>），</w:t>
        </w:r>
      </w:ins>
      <w:r w:rsidRPr="00067784">
        <w:rPr>
          <w:rFonts w:eastAsia="仿宋_GB2312" w:hint="eastAsia"/>
          <w:sz w:val="32"/>
          <w:szCs w:val="32"/>
        </w:rPr>
        <w:t>限制下一年度</w:t>
      </w:r>
      <w:ins w:id="145" w:author="丁欢" w:date="2019-05-16T10:48:00Z">
        <w:r w:rsidR="008131DE" w:rsidRPr="00067784">
          <w:rPr>
            <w:rFonts w:eastAsia="仿宋_GB2312"/>
            <w:sz w:val="32"/>
            <w:szCs w:val="32"/>
          </w:rPr>
          <w:t>招生</w:t>
        </w:r>
      </w:ins>
      <w:r w:rsidRPr="00067784">
        <w:rPr>
          <w:rFonts w:eastAsia="仿宋_GB2312" w:hint="eastAsia"/>
          <w:sz w:val="32"/>
          <w:szCs w:val="32"/>
        </w:rPr>
        <w:t>名额</w:t>
      </w:r>
      <w:ins w:id="146" w:author="丁欢" w:date="2019-05-16T10:48:00Z">
        <w:r w:rsidR="008131DE" w:rsidRPr="00067784">
          <w:rPr>
            <w:rFonts w:eastAsia="仿宋_GB2312"/>
            <w:sz w:val="32"/>
            <w:szCs w:val="32"/>
          </w:rPr>
          <w:t>；</w:t>
        </w:r>
      </w:ins>
      <w:r w:rsidRPr="00067784">
        <w:rPr>
          <w:rFonts w:eastAsia="仿宋_GB2312" w:hint="eastAsia"/>
          <w:sz w:val="32"/>
          <w:szCs w:val="32"/>
        </w:rPr>
        <w:t>第</w:t>
      </w:r>
      <w:r w:rsidR="00C4682E" w:rsidRPr="00067784">
        <w:rPr>
          <w:rFonts w:eastAsia="仿宋_GB2312" w:hint="eastAsia"/>
          <w:sz w:val="32"/>
          <w:szCs w:val="32"/>
        </w:rPr>
        <w:t>三</w:t>
      </w:r>
      <w:r w:rsidRPr="00067784">
        <w:rPr>
          <w:rFonts w:eastAsia="仿宋_GB2312" w:hint="eastAsia"/>
          <w:sz w:val="32"/>
          <w:szCs w:val="32"/>
        </w:rPr>
        <w:t>次出现</w:t>
      </w:r>
      <w:r w:rsidR="00C4682E" w:rsidRPr="00067784">
        <w:rPr>
          <w:rFonts w:eastAsia="仿宋_GB2312" w:hint="eastAsia"/>
          <w:sz w:val="32"/>
          <w:szCs w:val="32"/>
        </w:rPr>
        <w:t>相同</w:t>
      </w:r>
      <w:r w:rsidRPr="00067784">
        <w:rPr>
          <w:rFonts w:eastAsia="仿宋_GB2312" w:hint="eastAsia"/>
          <w:sz w:val="32"/>
          <w:szCs w:val="32"/>
        </w:rPr>
        <w:t>问题，暂停</w:t>
      </w:r>
      <w:r w:rsidR="00FE46A0" w:rsidRPr="00067784">
        <w:rPr>
          <w:rFonts w:eastAsia="仿宋_GB2312" w:hint="eastAsia"/>
          <w:sz w:val="32"/>
          <w:szCs w:val="32"/>
        </w:rPr>
        <w:t>一</w:t>
      </w:r>
      <w:r w:rsidRPr="00067784">
        <w:rPr>
          <w:rFonts w:eastAsia="仿宋_GB2312" w:hint="eastAsia"/>
          <w:sz w:val="32"/>
          <w:szCs w:val="32"/>
        </w:rPr>
        <w:t>年招生资格</w:t>
      </w:r>
      <w:r w:rsidR="00C4682E" w:rsidRPr="00067784">
        <w:rPr>
          <w:rFonts w:eastAsia="仿宋_GB2312" w:hint="eastAsia"/>
          <w:sz w:val="32"/>
          <w:szCs w:val="32"/>
        </w:rPr>
        <w:t>。</w:t>
      </w:r>
    </w:p>
    <w:p w:rsidR="00000000" w:rsidRDefault="008131DE">
      <w:pPr>
        <w:spacing w:line="540" w:lineRule="exact"/>
        <w:ind w:firstLineChars="200" w:firstLine="640"/>
        <w:rPr>
          <w:rFonts w:eastAsia="仿宋_GB2312"/>
          <w:sz w:val="32"/>
          <w:szCs w:val="32"/>
        </w:rPr>
        <w:pPrChange w:id="147" w:author="丁欢" w:date="2019-05-16T10:58:00Z">
          <w:pPr>
            <w:widowControl/>
            <w:spacing w:line="560" w:lineRule="exact"/>
            <w:ind w:firstLineChars="198" w:firstLine="634"/>
            <w:jc w:val="left"/>
          </w:pPr>
        </w:pPrChange>
      </w:pPr>
      <w:ins w:id="148" w:author="丁欢" w:date="2019-05-16T10:51:00Z">
        <w:r w:rsidRPr="00067784">
          <w:rPr>
            <w:rFonts w:eastAsia="仿宋_GB2312"/>
            <w:sz w:val="32"/>
            <w:szCs w:val="32"/>
          </w:rPr>
          <w:t>1</w:t>
        </w:r>
      </w:ins>
      <w:r w:rsidR="00464FFA" w:rsidRPr="00067784">
        <w:rPr>
          <w:rFonts w:eastAsia="仿宋_GB2312" w:hint="eastAsia"/>
          <w:sz w:val="32"/>
          <w:szCs w:val="32"/>
        </w:rPr>
        <w:t>0</w:t>
      </w:r>
      <w:ins w:id="149" w:author="丁欢" w:date="2019-05-16T10:51:00Z">
        <w:r w:rsidRPr="00067784">
          <w:rPr>
            <w:rFonts w:eastAsia="仿宋_GB2312"/>
            <w:sz w:val="32"/>
            <w:szCs w:val="32"/>
          </w:rPr>
          <w:t>.</w:t>
        </w:r>
      </w:ins>
      <w:ins w:id="150" w:author="丁欢" w:date="2019-05-16T10:48:00Z">
        <w:r w:rsidRPr="00067784">
          <w:rPr>
            <w:rFonts w:eastAsia="仿宋_GB2312"/>
            <w:sz w:val="32"/>
            <w:szCs w:val="32"/>
          </w:rPr>
          <w:t>所指导的研究生中，学校论文抽查送审，</w:t>
        </w:r>
      </w:ins>
      <w:r w:rsidR="00464FFA" w:rsidRPr="00067784">
        <w:rPr>
          <w:rFonts w:eastAsia="仿宋_GB2312" w:hint="eastAsia"/>
          <w:sz w:val="32"/>
          <w:szCs w:val="32"/>
        </w:rPr>
        <w:t>第</w:t>
      </w:r>
      <w:r w:rsidR="00C4682E" w:rsidRPr="00067784">
        <w:rPr>
          <w:rFonts w:eastAsia="仿宋_GB2312" w:hint="eastAsia"/>
          <w:sz w:val="32"/>
          <w:szCs w:val="32"/>
        </w:rPr>
        <w:t>二</w:t>
      </w:r>
      <w:r w:rsidR="00464FFA" w:rsidRPr="00067784">
        <w:rPr>
          <w:rFonts w:eastAsia="仿宋_GB2312" w:hint="eastAsia"/>
          <w:sz w:val="32"/>
          <w:szCs w:val="32"/>
        </w:rPr>
        <w:t>次出现送审成绩不合格者</w:t>
      </w:r>
      <w:ins w:id="151" w:author="丁欢" w:date="2019-05-16T10:48:00Z">
        <w:r w:rsidR="00464FFA" w:rsidRPr="00067784">
          <w:rPr>
            <w:rFonts w:eastAsia="仿宋_GB2312"/>
            <w:sz w:val="32"/>
            <w:szCs w:val="32"/>
          </w:rPr>
          <w:t>（含出现修改后再送审者）</w:t>
        </w:r>
      </w:ins>
      <w:r w:rsidR="00464FFA" w:rsidRPr="00067784">
        <w:rPr>
          <w:rFonts w:eastAsia="仿宋_GB2312" w:hint="eastAsia"/>
          <w:sz w:val="32"/>
          <w:szCs w:val="32"/>
        </w:rPr>
        <w:t>，限制下一年度</w:t>
      </w:r>
      <w:ins w:id="152" w:author="丁欢" w:date="2019-05-16T10:48:00Z">
        <w:r w:rsidR="00464FFA" w:rsidRPr="00067784">
          <w:rPr>
            <w:rFonts w:eastAsia="仿宋_GB2312"/>
            <w:sz w:val="32"/>
            <w:szCs w:val="32"/>
          </w:rPr>
          <w:t>招生</w:t>
        </w:r>
      </w:ins>
      <w:r w:rsidR="00464FFA" w:rsidRPr="00067784">
        <w:rPr>
          <w:rFonts w:eastAsia="仿宋_GB2312" w:hint="eastAsia"/>
          <w:sz w:val="32"/>
          <w:szCs w:val="32"/>
        </w:rPr>
        <w:t>名额</w:t>
      </w:r>
      <w:ins w:id="153" w:author="丁欢" w:date="2019-05-16T10:48:00Z">
        <w:r w:rsidR="00464FFA" w:rsidRPr="00067784">
          <w:rPr>
            <w:rFonts w:eastAsia="仿宋_GB2312"/>
            <w:sz w:val="32"/>
            <w:szCs w:val="32"/>
          </w:rPr>
          <w:t>；</w:t>
        </w:r>
      </w:ins>
      <w:r w:rsidR="00464FFA" w:rsidRPr="00067784">
        <w:rPr>
          <w:rFonts w:eastAsia="仿宋_GB2312" w:hint="eastAsia"/>
          <w:sz w:val="32"/>
          <w:szCs w:val="32"/>
        </w:rPr>
        <w:t>第</w:t>
      </w:r>
      <w:r w:rsidR="00C4682E" w:rsidRPr="00067784">
        <w:rPr>
          <w:rFonts w:eastAsia="仿宋_GB2312" w:hint="eastAsia"/>
          <w:sz w:val="32"/>
          <w:szCs w:val="32"/>
        </w:rPr>
        <w:t>三</w:t>
      </w:r>
      <w:r w:rsidR="00464FFA" w:rsidRPr="00067784">
        <w:rPr>
          <w:rFonts w:eastAsia="仿宋_GB2312" w:hint="eastAsia"/>
          <w:sz w:val="32"/>
          <w:szCs w:val="32"/>
        </w:rPr>
        <w:t>次出现</w:t>
      </w:r>
      <w:r w:rsidR="00C4682E" w:rsidRPr="00067784">
        <w:rPr>
          <w:rFonts w:eastAsia="仿宋_GB2312" w:hint="eastAsia"/>
          <w:sz w:val="32"/>
          <w:szCs w:val="32"/>
        </w:rPr>
        <w:t>相同</w:t>
      </w:r>
      <w:r w:rsidR="00464FFA" w:rsidRPr="00067784">
        <w:rPr>
          <w:rFonts w:eastAsia="仿宋_GB2312" w:hint="eastAsia"/>
          <w:sz w:val="32"/>
          <w:szCs w:val="32"/>
        </w:rPr>
        <w:t>问题，暂停两年招生资格</w:t>
      </w:r>
      <w:r w:rsidR="00C4682E" w:rsidRPr="00067784">
        <w:rPr>
          <w:rFonts w:eastAsia="仿宋_GB2312" w:hint="eastAsia"/>
          <w:sz w:val="32"/>
          <w:szCs w:val="32"/>
        </w:rPr>
        <w:t>。</w:t>
      </w:r>
    </w:p>
    <w:p w:rsidR="00000000" w:rsidRDefault="00464FFA">
      <w:pPr>
        <w:spacing w:line="540" w:lineRule="exact"/>
        <w:ind w:firstLineChars="200" w:firstLine="640"/>
        <w:rPr>
          <w:rFonts w:eastAsia="仿宋_GB2312"/>
          <w:sz w:val="32"/>
          <w:szCs w:val="32"/>
        </w:rPr>
        <w:pPrChange w:id="154" w:author="丁欢" w:date="2019-05-16T10:42:00Z">
          <w:pPr>
            <w:widowControl/>
            <w:spacing w:line="560" w:lineRule="exact"/>
            <w:ind w:firstLineChars="200" w:firstLine="640"/>
            <w:jc w:val="left"/>
          </w:pPr>
        </w:pPrChange>
      </w:pPr>
      <w:ins w:id="155" w:author="丁欢" w:date="2019-05-16T10:51:00Z">
        <w:r w:rsidRPr="00067784">
          <w:rPr>
            <w:rFonts w:eastAsia="仿宋_GB2312"/>
            <w:sz w:val="32"/>
            <w:szCs w:val="32"/>
          </w:rPr>
          <w:t>1</w:t>
        </w:r>
      </w:ins>
      <w:r w:rsidRPr="00067784">
        <w:rPr>
          <w:rFonts w:eastAsia="仿宋_GB2312" w:hint="eastAsia"/>
          <w:sz w:val="32"/>
          <w:szCs w:val="32"/>
        </w:rPr>
        <w:t>1</w:t>
      </w:r>
      <w:ins w:id="156" w:author="丁欢" w:date="2019-05-16T10:51:00Z">
        <w:r w:rsidRPr="00067784">
          <w:rPr>
            <w:rFonts w:eastAsia="仿宋_GB2312"/>
            <w:sz w:val="32"/>
            <w:szCs w:val="32"/>
          </w:rPr>
          <w:t>.</w:t>
        </w:r>
      </w:ins>
      <w:ins w:id="157" w:author="丁欢" w:date="2019-05-16T10:48:00Z">
        <w:r w:rsidRPr="00067784">
          <w:rPr>
            <w:rFonts w:eastAsia="仿宋_GB2312"/>
            <w:sz w:val="32"/>
            <w:szCs w:val="32"/>
          </w:rPr>
          <w:t>所指导的研究生论文</w:t>
        </w:r>
      </w:ins>
      <w:r w:rsidRPr="00067784">
        <w:rPr>
          <w:rFonts w:eastAsia="仿宋_GB2312" w:hint="eastAsia"/>
          <w:sz w:val="32"/>
          <w:szCs w:val="32"/>
        </w:rPr>
        <w:t>中</w:t>
      </w:r>
      <w:ins w:id="158" w:author="丁欢" w:date="2019-05-16T10:48:00Z">
        <w:r w:rsidRPr="00067784">
          <w:rPr>
            <w:rFonts w:eastAsia="仿宋_GB2312"/>
            <w:sz w:val="32"/>
            <w:szCs w:val="32"/>
          </w:rPr>
          <w:t>，被国务院学位办或省教育厅抽查不合格</w:t>
        </w:r>
      </w:ins>
      <w:r w:rsidR="00920A04" w:rsidRPr="00067784">
        <w:rPr>
          <w:rFonts w:eastAsia="仿宋_GB2312" w:hint="eastAsia"/>
          <w:sz w:val="32"/>
          <w:szCs w:val="32"/>
        </w:rPr>
        <w:t>的</w:t>
      </w:r>
      <w:ins w:id="159" w:author="丁欢" w:date="2019-05-16T10:48:00Z">
        <w:r w:rsidRPr="00067784">
          <w:rPr>
            <w:rFonts w:eastAsia="仿宋_GB2312"/>
            <w:sz w:val="32"/>
            <w:szCs w:val="32"/>
          </w:rPr>
          <w:t>，</w:t>
        </w:r>
      </w:ins>
      <w:r w:rsidRPr="00067784">
        <w:rPr>
          <w:rFonts w:eastAsia="仿宋_GB2312" w:hint="eastAsia"/>
          <w:sz w:val="32"/>
          <w:szCs w:val="32"/>
        </w:rPr>
        <w:t>取消硕士生导师资格。</w:t>
      </w:r>
    </w:p>
    <w:p w:rsidR="00000000" w:rsidRDefault="008131DE">
      <w:pPr>
        <w:spacing w:line="540" w:lineRule="exact"/>
        <w:ind w:firstLineChars="200" w:firstLine="640"/>
        <w:rPr>
          <w:ins w:id="160" w:author="丁欢" w:date="2019-05-16T11:22:00Z"/>
          <w:rFonts w:eastAsia="黑体"/>
          <w:sz w:val="32"/>
          <w:szCs w:val="32"/>
        </w:rPr>
        <w:pPrChange w:id="161" w:author="丁欢" w:date="2019-05-16T10:58:00Z">
          <w:pPr>
            <w:ind w:firstLineChars="200" w:firstLine="640"/>
          </w:pPr>
        </w:pPrChange>
      </w:pPr>
      <w:ins w:id="162" w:author="丁欢" w:date="2019-05-16T10:53:00Z">
        <w:r w:rsidRPr="00067784">
          <w:rPr>
            <w:rFonts w:eastAsia="黑体"/>
            <w:sz w:val="32"/>
            <w:szCs w:val="32"/>
          </w:rPr>
          <w:t>六</w:t>
        </w:r>
      </w:ins>
      <w:r w:rsidRPr="00067784">
        <w:rPr>
          <w:rFonts w:eastAsia="黑体"/>
          <w:sz w:val="32"/>
          <w:szCs w:val="32"/>
        </w:rPr>
        <w:t>、</w:t>
      </w:r>
      <w:ins w:id="163" w:author="丁欢" w:date="2019-05-16T11:21:00Z">
        <w:r w:rsidRPr="00067784">
          <w:rPr>
            <w:rFonts w:eastAsia="黑体"/>
            <w:sz w:val="32"/>
            <w:szCs w:val="32"/>
          </w:rPr>
          <w:t>指导教师与研究生双向选择</w:t>
        </w:r>
      </w:ins>
    </w:p>
    <w:p w:rsidR="00000000" w:rsidRDefault="00345D1A">
      <w:pPr>
        <w:spacing w:line="540" w:lineRule="exact"/>
        <w:ind w:firstLineChars="200" w:firstLine="640"/>
        <w:rPr>
          <w:ins w:id="164" w:author="丁欢" w:date="2019-05-16T11:22:00Z"/>
          <w:rFonts w:eastAsia="仿宋_GB2312"/>
          <w:sz w:val="32"/>
          <w:szCs w:val="32"/>
          <w:rPrChange w:id="165" w:author="丁欢" w:date="2019-05-16T11:22:00Z">
            <w:rPr>
              <w:ins w:id="166" w:author="丁欢" w:date="2019-05-16T11:22:00Z"/>
              <w:rFonts w:ascii="宋体" w:hAnsi="宋体" w:cs="宋体"/>
              <w:b/>
              <w:bCs/>
              <w:color w:val="000000"/>
              <w:kern w:val="0"/>
              <w:sz w:val="24"/>
            </w:rPr>
          </w:rPrChange>
        </w:rPr>
        <w:pPrChange w:id="167" w:author="丁欢" w:date="2019-05-16T11:22:00Z">
          <w:pPr>
            <w:widowControl/>
            <w:spacing w:line="560" w:lineRule="exact"/>
            <w:ind w:rightChars="200" w:right="420" w:firstLineChars="200" w:firstLine="482"/>
            <w:jc w:val="left"/>
          </w:pPr>
        </w:pPrChange>
      </w:pPr>
      <w:ins w:id="168" w:author="丁欢" w:date="2019-05-16T11:22:00Z">
        <w:r w:rsidRPr="00345D1A">
          <w:rPr>
            <w:rFonts w:eastAsia="仿宋_GB2312" w:hint="eastAsia"/>
            <w:sz w:val="32"/>
            <w:szCs w:val="32"/>
            <w:rPrChange w:id="169" w:author="丁欢" w:date="2019-05-16T11:22:00Z">
              <w:rPr>
                <w:rFonts w:ascii="宋体" w:hAnsi="宋体" w:cs="宋体" w:hint="eastAsia"/>
                <w:b/>
                <w:bCs/>
                <w:color w:val="000000"/>
                <w:kern w:val="0"/>
                <w:sz w:val="24"/>
              </w:rPr>
            </w:rPrChange>
          </w:rPr>
          <w:t>被正式聘任为</w:t>
        </w:r>
      </w:ins>
      <w:r w:rsidR="008131DE" w:rsidRPr="00067784">
        <w:rPr>
          <w:rFonts w:eastAsia="仿宋_GB2312"/>
          <w:sz w:val="32"/>
          <w:szCs w:val="32"/>
        </w:rPr>
        <w:t>硕士生</w:t>
      </w:r>
      <w:ins w:id="170" w:author="丁欢" w:date="2019-05-16T11:22:00Z">
        <w:r w:rsidRPr="00345D1A">
          <w:rPr>
            <w:rFonts w:eastAsia="仿宋_GB2312" w:hint="eastAsia"/>
            <w:sz w:val="32"/>
            <w:szCs w:val="32"/>
            <w:rPrChange w:id="171" w:author="丁欢" w:date="2019-05-16T11:22:00Z">
              <w:rPr>
                <w:rFonts w:ascii="宋体" w:hAnsi="宋体" w:cs="宋体" w:hint="eastAsia"/>
                <w:b/>
                <w:bCs/>
                <w:color w:val="000000"/>
                <w:kern w:val="0"/>
                <w:sz w:val="24"/>
              </w:rPr>
            </w:rPrChange>
          </w:rPr>
          <w:t>导师并被列入当年招生的指导教师，采取研究生和导师双向选择的办法，由各</w:t>
        </w:r>
      </w:ins>
      <w:r w:rsidR="008131DE" w:rsidRPr="00067784">
        <w:rPr>
          <w:rFonts w:eastAsia="仿宋_GB2312"/>
          <w:sz w:val="32"/>
          <w:szCs w:val="32"/>
        </w:rPr>
        <w:t>学院</w:t>
      </w:r>
      <w:ins w:id="172" w:author="丁欢" w:date="2019-05-16T11:22:00Z">
        <w:r w:rsidRPr="00345D1A">
          <w:rPr>
            <w:rFonts w:eastAsia="仿宋_GB2312" w:hint="eastAsia"/>
            <w:sz w:val="32"/>
            <w:szCs w:val="32"/>
            <w:rPrChange w:id="173" w:author="丁欢" w:date="2019-05-16T11:22:00Z">
              <w:rPr>
                <w:rFonts w:ascii="宋体" w:hAnsi="宋体" w:cs="宋体" w:hint="eastAsia"/>
                <w:b/>
                <w:bCs/>
                <w:color w:val="000000"/>
                <w:kern w:val="0"/>
                <w:sz w:val="24"/>
              </w:rPr>
            </w:rPrChange>
          </w:rPr>
          <w:t>组织实施。具体办法如下：</w:t>
        </w:r>
      </w:ins>
    </w:p>
    <w:p w:rsidR="00CE4C2F" w:rsidRPr="00067784" w:rsidRDefault="008131DE">
      <w:pPr>
        <w:spacing w:line="540" w:lineRule="exact"/>
        <w:ind w:firstLineChars="200" w:firstLine="643"/>
        <w:rPr>
          <w:ins w:id="174" w:author="丁欢" w:date="2019-05-16T11:22:00Z"/>
          <w:rFonts w:eastAsia="仿宋_GB2312"/>
          <w:sz w:val="32"/>
          <w:szCs w:val="32"/>
          <w:rPrChange w:id="175" w:author="丁欢" w:date="2019-05-16T11:22:00Z">
            <w:rPr>
              <w:ins w:id="176" w:author="丁欢" w:date="2019-05-16T11:22:00Z"/>
              <w:rFonts w:ascii="宋体" w:hAnsi="宋体" w:cs="宋体"/>
              <w:b/>
              <w:bCs/>
              <w:color w:val="000000"/>
              <w:kern w:val="0"/>
              <w:sz w:val="24"/>
            </w:rPr>
          </w:rPrChange>
        </w:rPr>
      </w:pPr>
      <w:ins w:id="177" w:author="丁欢" w:date="2019-05-16T11:22:00Z">
        <w:r w:rsidRPr="00067784">
          <w:rPr>
            <w:rFonts w:eastAsia="楷体_GB2312"/>
            <w:b/>
            <w:sz w:val="32"/>
            <w:szCs w:val="32"/>
          </w:rPr>
          <w:t>（一）</w:t>
        </w:r>
        <w:r w:rsidRPr="00067784">
          <w:rPr>
            <w:rFonts w:eastAsia="仿宋_GB2312"/>
            <w:sz w:val="32"/>
            <w:szCs w:val="32"/>
          </w:rPr>
          <w:t>学院应于举行双向选择前一周公布参加双向选择的导师名单</w:t>
        </w:r>
      </w:ins>
      <w:ins w:id="178" w:author="丁欢" w:date="2019-05-16T11:23:00Z">
        <w:r w:rsidRPr="00067784">
          <w:rPr>
            <w:rFonts w:eastAsia="仿宋_GB2312"/>
            <w:sz w:val="32"/>
            <w:szCs w:val="32"/>
          </w:rPr>
          <w:t>。</w:t>
        </w:r>
      </w:ins>
    </w:p>
    <w:p w:rsidR="00CE4C2F" w:rsidRPr="00067784" w:rsidRDefault="008131DE">
      <w:pPr>
        <w:spacing w:line="540" w:lineRule="exact"/>
        <w:ind w:firstLineChars="200" w:firstLine="643"/>
        <w:rPr>
          <w:ins w:id="179" w:author="丁欢" w:date="2019-05-16T11:22:00Z"/>
          <w:rFonts w:eastAsia="仿宋_GB2312"/>
          <w:sz w:val="32"/>
          <w:szCs w:val="32"/>
          <w:rPrChange w:id="180" w:author="丁欢" w:date="2019-05-16T11:22:00Z">
            <w:rPr>
              <w:ins w:id="181" w:author="丁欢" w:date="2019-05-16T11:22:00Z"/>
              <w:rFonts w:ascii="宋体" w:hAnsi="宋体" w:cs="宋体"/>
              <w:b/>
              <w:bCs/>
              <w:color w:val="000000"/>
              <w:kern w:val="0"/>
              <w:sz w:val="24"/>
            </w:rPr>
          </w:rPrChange>
        </w:rPr>
      </w:pPr>
      <w:ins w:id="182" w:author="丁欢" w:date="2019-05-16T11:23:00Z">
        <w:r w:rsidRPr="00067784">
          <w:rPr>
            <w:rFonts w:eastAsia="楷体_GB2312"/>
            <w:b/>
            <w:sz w:val="32"/>
            <w:szCs w:val="32"/>
          </w:rPr>
          <w:t>（二）</w:t>
        </w:r>
      </w:ins>
      <w:r w:rsidRPr="00067784">
        <w:rPr>
          <w:rFonts w:eastAsia="仿宋_GB2312"/>
          <w:sz w:val="32"/>
          <w:szCs w:val="32"/>
        </w:rPr>
        <w:t>研究生</w:t>
      </w:r>
      <w:ins w:id="183" w:author="丁欢" w:date="2019-05-16T11:22:00Z">
        <w:r w:rsidR="00345D1A" w:rsidRPr="00345D1A">
          <w:rPr>
            <w:rFonts w:eastAsia="仿宋_GB2312" w:hint="eastAsia"/>
            <w:sz w:val="32"/>
            <w:szCs w:val="32"/>
            <w:rPrChange w:id="184" w:author="丁欢" w:date="2019-05-16T11:22:00Z">
              <w:rPr>
                <w:rFonts w:ascii="宋体" w:hAnsi="宋体" w:cs="宋体" w:hint="eastAsia"/>
                <w:b/>
                <w:bCs/>
                <w:color w:val="000000"/>
                <w:kern w:val="0"/>
                <w:sz w:val="24"/>
              </w:rPr>
            </w:rPrChange>
          </w:rPr>
          <w:t>填报志愿选择导师（可填报三个志愿）</w:t>
        </w:r>
      </w:ins>
      <w:ins w:id="185" w:author="丁欢" w:date="2019-05-16T11:23:00Z">
        <w:r w:rsidRPr="00067784">
          <w:rPr>
            <w:rFonts w:eastAsia="仿宋_GB2312"/>
            <w:sz w:val="32"/>
            <w:szCs w:val="32"/>
          </w:rPr>
          <w:t>。</w:t>
        </w:r>
      </w:ins>
    </w:p>
    <w:p w:rsidR="00CE4C2F" w:rsidRPr="00067784" w:rsidRDefault="008131DE">
      <w:pPr>
        <w:spacing w:line="540" w:lineRule="exact"/>
        <w:ind w:firstLineChars="200" w:firstLine="643"/>
        <w:rPr>
          <w:ins w:id="186" w:author="丁欢" w:date="2019-05-16T11:22:00Z"/>
          <w:rFonts w:eastAsia="仿宋_GB2312"/>
          <w:sz w:val="32"/>
          <w:szCs w:val="32"/>
          <w:rPrChange w:id="187" w:author="丁欢" w:date="2019-05-16T11:22:00Z">
            <w:rPr>
              <w:ins w:id="188" w:author="丁欢" w:date="2019-05-16T11:22:00Z"/>
              <w:rFonts w:ascii="宋体" w:hAnsi="宋体" w:cs="宋体"/>
              <w:b/>
              <w:bCs/>
              <w:color w:val="000000"/>
              <w:kern w:val="0"/>
              <w:sz w:val="24"/>
            </w:rPr>
          </w:rPrChange>
        </w:rPr>
      </w:pPr>
      <w:ins w:id="189" w:author="丁欢" w:date="2019-05-16T11:23:00Z">
        <w:r w:rsidRPr="00067784">
          <w:rPr>
            <w:rFonts w:eastAsia="楷体_GB2312"/>
            <w:b/>
            <w:sz w:val="32"/>
            <w:szCs w:val="32"/>
          </w:rPr>
          <w:lastRenderedPageBreak/>
          <w:t>（三）</w:t>
        </w:r>
      </w:ins>
      <w:ins w:id="190" w:author="丁欢" w:date="2019-05-16T11:22:00Z">
        <w:r w:rsidR="00345D1A" w:rsidRPr="00345D1A">
          <w:rPr>
            <w:rFonts w:eastAsia="仿宋_GB2312" w:hint="eastAsia"/>
            <w:sz w:val="32"/>
            <w:szCs w:val="32"/>
            <w:rPrChange w:id="191" w:author="丁欢" w:date="2019-05-16T11:22:00Z">
              <w:rPr>
                <w:rFonts w:ascii="宋体" w:hAnsi="宋体" w:cs="宋体" w:hint="eastAsia"/>
                <w:b/>
                <w:bCs/>
                <w:color w:val="000000"/>
                <w:kern w:val="0"/>
                <w:sz w:val="24"/>
              </w:rPr>
            </w:rPrChange>
          </w:rPr>
          <w:t>导师了解</w:t>
        </w:r>
      </w:ins>
      <w:r w:rsidRPr="00067784">
        <w:rPr>
          <w:rFonts w:eastAsia="仿宋_GB2312"/>
          <w:sz w:val="32"/>
          <w:szCs w:val="32"/>
        </w:rPr>
        <w:t>研究生</w:t>
      </w:r>
      <w:ins w:id="192" w:author="丁欢" w:date="2019-05-16T11:22:00Z">
        <w:r w:rsidR="00345D1A" w:rsidRPr="00345D1A">
          <w:rPr>
            <w:rFonts w:eastAsia="仿宋_GB2312" w:hint="eastAsia"/>
            <w:sz w:val="32"/>
            <w:szCs w:val="32"/>
            <w:rPrChange w:id="193" w:author="丁欢" w:date="2019-05-16T11:22:00Z">
              <w:rPr>
                <w:rFonts w:ascii="宋体" w:hAnsi="宋体" w:cs="宋体" w:hint="eastAsia"/>
                <w:b/>
                <w:bCs/>
                <w:color w:val="000000"/>
                <w:kern w:val="0"/>
                <w:sz w:val="24"/>
              </w:rPr>
            </w:rPrChange>
          </w:rPr>
          <w:t>情况，并选择</w:t>
        </w:r>
      </w:ins>
      <w:r w:rsidRPr="00067784">
        <w:rPr>
          <w:rFonts w:eastAsia="仿宋_GB2312"/>
          <w:sz w:val="32"/>
          <w:szCs w:val="32"/>
        </w:rPr>
        <w:t>研究生</w:t>
      </w:r>
      <w:ins w:id="194" w:author="丁欢" w:date="2019-05-16T11:22:00Z">
        <w:r w:rsidR="00345D1A" w:rsidRPr="00345D1A">
          <w:rPr>
            <w:rFonts w:eastAsia="仿宋_GB2312" w:hint="eastAsia"/>
            <w:sz w:val="32"/>
            <w:szCs w:val="32"/>
            <w:rPrChange w:id="195" w:author="丁欢" w:date="2019-05-16T11:22:00Z">
              <w:rPr>
                <w:rFonts w:ascii="宋体" w:hAnsi="宋体" w:cs="宋体" w:hint="eastAsia"/>
                <w:b/>
                <w:bCs/>
                <w:color w:val="000000"/>
                <w:kern w:val="0"/>
                <w:sz w:val="24"/>
              </w:rPr>
            </w:rPrChange>
          </w:rPr>
          <w:t>。</w:t>
        </w:r>
      </w:ins>
    </w:p>
    <w:p w:rsidR="00CE4C2F" w:rsidRPr="00067784" w:rsidRDefault="008131DE">
      <w:pPr>
        <w:spacing w:line="540" w:lineRule="exact"/>
        <w:ind w:firstLineChars="200" w:firstLine="643"/>
        <w:rPr>
          <w:ins w:id="196" w:author="丁欢" w:date="2019-05-16T11:22:00Z"/>
          <w:rFonts w:eastAsia="仿宋_GB2312"/>
          <w:sz w:val="32"/>
          <w:szCs w:val="32"/>
          <w:rPrChange w:id="197" w:author="丁欢" w:date="2019-05-16T11:22:00Z">
            <w:rPr>
              <w:ins w:id="198" w:author="丁欢" w:date="2019-05-16T11:22:00Z"/>
              <w:rFonts w:ascii="宋体" w:hAnsi="宋体" w:cs="宋体"/>
              <w:b/>
              <w:bCs/>
              <w:color w:val="000000"/>
              <w:kern w:val="0"/>
              <w:sz w:val="24"/>
            </w:rPr>
          </w:rPrChange>
        </w:rPr>
      </w:pPr>
      <w:ins w:id="199" w:author="丁欢" w:date="2019-05-16T11:23:00Z">
        <w:r w:rsidRPr="00067784">
          <w:rPr>
            <w:rFonts w:eastAsia="楷体_GB2312"/>
            <w:b/>
            <w:sz w:val="32"/>
            <w:szCs w:val="32"/>
          </w:rPr>
          <w:t>（四）</w:t>
        </w:r>
      </w:ins>
      <w:ins w:id="200" w:author="丁欢" w:date="2019-05-16T11:22:00Z">
        <w:r w:rsidR="00345D1A" w:rsidRPr="00345D1A">
          <w:rPr>
            <w:rFonts w:eastAsia="仿宋_GB2312" w:hint="eastAsia"/>
            <w:sz w:val="32"/>
            <w:szCs w:val="32"/>
            <w:rPrChange w:id="201" w:author="丁欢" w:date="2019-05-16T11:22:00Z">
              <w:rPr>
                <w:rFonts w:ascii="宋体" w:hAnsi="宋体" w:cs="宋体" w:hint="eastAsia"/>
                <w:b/>
                <w:bCs/>
                <w:color w:val="000000"/>
                <w:kern w:val="0"/>
                <w:sz w:val="24"/>
              </w:rPr>
            </w:rPrChange>
          </w:rPr>
          <w:t>学院学位评定分委会根据学科建设的需要和双向初选的结果，确定导师</w:t>
        </w:r>
      </w:ins>
      <w:r w:rsidRPr="00067784">
        <w:rPr>
          <w:rFonts w:eastAsia="仿宋_GB2312"/>
          <w:sz w:val="32"/>
          <w:szCs w:val="32"/>
        </w:rPr>
        <w:t>与研究生</w:t>
      </w:r>
      <w:ins w:id="202" w:author="丁欢" w:date="2019-05-16T11:22:00Z">
        <w:r w:rsidR="00345D1A" w:rsidRPr="00345D1A">
          <w:rPr>
            <w:rFonts w:eastAsia="仿宋_GB2312" w:hint="eastAsia"/>
            <w:sz w:val="32"/>
            <w:szCs w:val="32"/>
            <w:rPrChange w:id="203" w:author="丁欢" w:date="2019-05-16T11:22:00Z">
              <w:rPr>
                <w:rFonts w:ascii="宋体" w:hAnsi="宋体" w:cs="宋体" w:hint="eastAsia"/>
                <w:b/>
                <w:bCs/>
                <w:color w:val="000000"/>
                <w:kern w:val="0"/>
                <w:sz w:val="24"/>
              </w:rPr>
            </w:rPrChange>
          </w:rPr>
          <w:t>对应名单，并报研究生</w:t>
        </w:r>
      </w:ins>
      <w:ins w:id="204" w:author="丁欢" w:date="2019-05-16T11:23:00Z">
        <w:r w:rsidRPr="00067784">
          <w:rPr>
            <w:rFonts w:eastAsia="仿宋_GB2312"/>
            <w:sz w:val="32"/>
            <w:szCs w:val="32"/>
          </w:rPr>
          <w:t>处</w:t>
        </w:r>
      </w:ins>
      <w:ins w:id="205" w:author="丁欢" w:date="2019-05-16T11:22:00Z">
        <w:r w:rsidR="00345D1A" w:rsidRPr="00345D1A">
          <w:rPr>
            <w:rFonts w:eastAsia="仿宋_GB2312" w:hint="eastAsia"/>
            <w:sz w:val="32"/>
            <w:szCs w:val="32"/>
            <w:rPrChange w:id="206" w:author="丁欢" w:date="2019-05-16T11:22:00Z">
              <w:rPr>
                <w:rFonts w:ascii="宋体" w:hAnsi="宋体" w:cs="宋体" w:hint="eastAsia"/>
                <w:b/>
                <w:bCs/>
                <w:color w:val="000000"/>
                <w:kern w:val="0"/>
                <w:sz w:val="24"/>
              </w:rPr>
            </w:rPrChange>
          </w:rPr>
          <w:t>。</w:t>
        </w:r>
      </w:ins>
    </w:p>
    <w:p w:rsidR="00000000" w:rsidRDefault="008131DE">
      <w:pPr>
        <w:spacing w:line="540" w:lineRule="exact"/>
        <w:ind w:firstLineChars="200" w:firstLine="643"/>
        <w:rPr>
          <w:ins w:id="207" w:author="丁欢" w:date="2019-05-16T11:20:00Z"/>
          <w:rFonts w:eastAsia="仿宋_GB2312"/>
          <w:sz w:val="32"/>
          <w:szCs w:val="32"/>
          <w:rPrChange w:id="208" w:author="丁欢" w:date="2019-05-16T11:22:00Z">
            <w:rPr>
              <w:ins w:id="209" w:author="丁欢" w:date="2019-05-16T11:20:00Z"/>
              <w:rFonts w:ascii="宋体" w:hAnsi="宋体" w:cs="宋体"/>
              <w:b/>
              <w:bCs/>
              <w:color w:val="000000"/>
              <w:kern w:val="0"/>
              <w:sz w:val="24"/>
            </w:rPr>
          </w:rPrChange>
        </w:rPr>
        <w:pPrChange w:id="210" w:author="丁欢" w:date="2019-05-16T11:23:00Z">
          <w:pPr>
            <w:ind w:firstLineChars="200" w:firstLine="643"/>
          </w:pPr>
        </w:pPrChange>
      </w:pPr>
      <w:ins w:id="211" w:author="丁欢" w:date="2019-05-16T11:23:00Z">
        <w:r w:rsidRPr="00067784">
          <w:rPr>
            <w:rFonts w:eastAsia="楷体_GB2312"/>
            <w:b/>
            <w:sz w:val="32"/>
            <w:szCs w:val="32"/>
          </w:rPr>
          <w:t>（五）</w:t>
        </w:r>
      </w:ins>
      <w:ins w:id="212" w:author="丁欢" w:date="2019-05-16T11:22:00Z">
        <w:r w:rsidR="00345D1A" w:rsidRPr="00345D1A">
          <w:rPr>
            <w:rFonts w:eastAsia="仿宋_GB2312" w:hint="eastAsia"/>
            <w:sz w:val="32"/>
            <w:szCs w:val="32"/>
            <w:rPrChange w:id="213" w:author="丁欢" w:date="2019-05-16T11:22:00Z">
              <w:rPr>
                <w:rFonts w:ascii="宋体" w:hAnsi="宋体" w:cs="宋体" w:hint="eastAsia"/>
                <w:b/>
                <w:bCs/>
                <w:color w:val="000000"/>
                <w:kern w:val="0"/>
                <w:sz w:val="24"/>
              </w:rPr>
            </w:rPrChange>
          </w:rPr>
          <w:t>导师与所指导的研究生见面，共同讨论，在开学后一个月内制定出</w:t>
        </w:r>
      </w:ins>
      <w:r w:rsidRPr="00067784">
        <w:rPr>
          <w:rFonts w:eastAsia="仿宋_GB2312"/>
          <w:sz w:val="32"/>
          <w:szCs w:val="32"/>
        </w:rPr>
        <w:t>研究生</w:t>
      </w:r>
      <w:ins w:id="214" w:author="丁欢" w:date="2019-05-16T11:22:00Z">
        <w:r w:rsidR="00345D1A" w:rsidRPr="00345D1A">
          <w:rPr>
            <w:rFonts w:eastAsia="仿宋_GB2312" w:hint="eastAsia"/>
            <w:sz w:val="32"/>
            <w:szCs w:val="32"/>
            <w:rPrChange w:id="215" w:author="丁欢" w:date="2019-05-16T11:22:00Z">
              <w:rPr>
                <w:rFonts w:ascii="宋体" w:hAnsi="宋体" w:cs="宋体" w:hint="eastAsia"/>
                <w:b/>
                <w:bCs/>
                <w:color w:val="000000"/>
                <w:kern w:val="0"/>
                <w:sz w:val="24"/>
              </w:rPr>
            </w:rPrChange>
          </w:rPr>
          <w:t>的个人培养计划。</w:t>
        </w:r>
      </w:ins>
    </w:p>
    <w:p w:rsidR="00000000" w:rsidRDefault="008131DE">
      <w:pPr>
        <w:spacing w:line="540" w:lineRule="exact"/>
        <w:ind w:firstLineChars="200" w:firstLine="640"/>
        <w:rPr>
          <w:ins w:id="216" w:author="丁欢" w:date="2019-05-16T10:52:00Z"/>
          <w:rFonts w:eastAsia="黑体"/>
          <w:sz w:val="32"/>
          <w:szCs w:val="32"/>
        </w:rPr>
        <w:pPrChange w:id="217" w:author="丁欢" w:date="2019-05-16T10:58:00Z">
          <w:pPr>
            <w:ind w:firstLineChars="200" w:firstLine="640"/>
          </w:pPr>
        </w:pPrChange>
      </w:pPr>
      <w:ins w:id="218" w:author="丁欢" w:date="2019-05-16T11:20:00Z">
        <w:r w:rsidRPr="00067784">
          <w:rPr>
            <w:rFonts w:eastAsia="黑体"/>
            <w:sz w:val="32"/>
            <w:szCs w:val="32"/>
          </w:rPr>
          <w:t>七、</w:t>
        </w:r>
      </w:ins>
      <w:ins w:id="219" w:author="丁欢" w:date="2019-05-16T10:53:00Z">
        <w:r w:rsidRPr="00067784">
          <w:rPr>
            <w:rFonts w:eastAsia="黑体"/>
            <w:sz w:val="32"/>
            <w:szCs w:val="32"/>
          </w:rPr>
          <w:t>附则</w:t>
        </w:r>
      </w:ins>
    </w:p>
    <w:p w:rsidR="0008545D" w:rsidRPr="00695991" w:rsidRDefault="0008545D" w:rsidP="0008545D">
      <w:pPr>
        <w:spacing w:line="540" w:lineRule="exact"/>
        <w:ind w:firstLineChars="200" w:firstLine="640"/>
        <w:rPr>
          <w:rFonts w:eastAsia="仿宋_GB2312"/>
          <w:color w:val="FF0000"/>
          <w:sz w:val="32"/>
          <w:szCs w:val="32"/>
        </w:rPr>
      </w:pPr>
      <w:r w:rsidRPr="00695991">
        <w:rPr>
          <w:rFonts w:eastAsia="仿宋_GB2312"/>
          <w:color w:val="FF0000"/>
          <w:sz w:val="32"/>
          <w:szCs w:val="32"/>
        </w:rPr>
        <w:t>本文件中关于</w:t>
      </w:r>
      <w:r w:rsidRPr="00695991">
        <w:rPr>
          <w:rFonts w:eastAsia="仿宋_GB2312"/>
          <w:color w:val="FF0000"/>
          <w:sz w:val="32"/>
          <w:szCs w:val="32"/>
        </w:rPr>
        <w:t>“</w:t>
      </w:r>
      <w:r w:rsidRPr="00695991">
        <w:rPr>
          <w:rFonts w:eastAsia="仿宋_GB2312"/>
          <w:color w:val="FF0000"/>
          <w:sz w:val="32"/>
          <w:szCs w:val="32"/>
        </w:rPr>
        <w:t>核心期刊</w:t>
      </w:r>
      <w:r w:rsidRPr="00695991">
        <w:rPr>
          <w:rFonts w:eastAsia="仿宋_GB2312"/>
          <w:color w:val="FF0000"/>
          <w:sz w:val="32"/>
          <w:szCs w:val="32"/>
        </w:rPr>
        <w:t>”</w:t>
      </w:r>
      <w:r w:rsidRPr="00695991">
        <w:rPr>
          <w:rFonts w:eastAsia="仿宋_GB2312"/>
          <w:color w:val="FF0000"/>
          <w:sz w:val="32"/>
          <w:szCs w:val="32"/>
        </w:rPr>
        <w:t>等有关名词以学校科研处文件要求为准。</w:t>
      </w:r>
    </w:p>
    <w:p w:rsidR="00CE4C2F" w:rsidRPr="00067784" w:rsidRDefault="008131DE">
      <w:pPr>
        <w:spacing w:line="540" w:lineRule="exact"/>
        <w:ind w:firstLineChars="200" w:firstLine="640"/>
        <w:rPr>
          <w:rFonts w:eastAsia="仿宋_GB2312"/>
          <w:sz w:val="32"/>
          <w:szCs w:val="32"/>
        </w:rPr>
      </w:pPr>
      <w:del w:id="220" w:author="丁欢" w:date="2019-05-16T10:53:00Z">
        <w:r w:rsidRPr="00067784">
          <w:rPr>
            <w:rFonts w:eastAsia="仿宋_GB2312"/>
            <w:sz w:val="32"/>
            <w:szCs w:val="32"/>
          </w:rPr>
          <w:delText>（三）</w:delText>
        </w:r>
      </w:del>
      <w:r w:rsidRPr="00067784">
        <w:rPr>
          <w:rFonts w:eastAsia="仿宋_GB2312"/>
          <w:sz w:val="32"/>
          <w:szCs w:val="32"/>
        </w:rPr>
        <w:t>本</w:t>
      </w:r>
      <w:r w:rsidR="0008545D">
        <w:rPr>
          <w:rFonts w:eastAsia="仿宋_GB2312" w:hint="eastAsia"/>
          <w:sz w:val="32"/>
          <w:szCs w:val="32"/>
        </w:rPr>
        <w:t>实施办法</w:t>
      </w:r>
      <w:r w:rsidRPr="00067784">
        <w:rPr>
          <w:rFonts w:eastAsia="仿宋_GB2312"/>
          <w:sz w:val="32"/>
          <w:szCs w:val="32"/>
        </w:rPr>
        <w:t>由研究生处负责解释，自公布之日起施行</w:t>
      </w:r>
      <w:ins w:id="221" w:author="丁欢" w:date="2019-05-16T10:53:00Z">
        <w:r w:rsidRPr="00067784">
          <w:rPr>
            <w:rFonts w:eastAsia="仿宋_GB2312"/>
            <w:sz w:val="32"/>
            <w:szCs w:val="32"/>
          </w:rPr>
          <w:t>，</w:t>
        </w:r>
      </w:ins>
      <w:ins w:id="222" w:author="丁欢" w:date="2019-05-16T10:54:00Z">
        <w:r w:rsidRPr="00067784">
          <w:rPr>
            <w:rFonts w:eastAsia="仿宋_GB2312"/>
            <w:sz w:val="32"/>
            <w:szCs w:val="32"/>
          </w:rPr>
          <w:t>原《泉州师范学院硕士专业学位研究生指导教师遴选办法》</w:t>
        </w:r>
        <w:bookmarkStart w:id="223" w:name="_Toc365358956"/>
        <w:r w:rsidRPr="00067784">
          <w:rPr>
            <w:rFonts w:eastAsia="仿宋_GB2312"/>
            <w:sz w:val="32"/>
            <w:szCs w:val="32"/>
          </w:rPr>
          <w:t>(</w:t>
        </w:r>
      </w:ins>
      <w:ins w:id="224" w:author="丁欢" w:date="2019-05-16T10:55:00Z">
        <w:r w:rsidRPr="00067784">
          <w:rPr>
            <w:rFonts w:eastAsia="仿宋_GB2312"/>
            <w:sz w:val="32"/>
            <w:szCs w:val="32"/>
          </w:rPr>
          <w:t>泉师院教</w:t>
        </w:r>
      </w:ins>
      <w:ins w:id="225" w:author="丁欢" w:date="2019-05-16T10:54:00Z">
        <w:r w:rsidRPr="00067784">
          <w:rPr>
            <w:rFonts w:eastAsia="仿宋_GB2312"/>
            <w:sz w:val="32"/>
            <w:szCs w:val="32"/>
          </w:rPr>
          <w:t>〔</w:t>
        </w:r>
        <w:r w:rsidRPr="00067784">
          <w:rPr>
            <w:rFonts w:eastAsia="仿宋_GB2312"/>
            <w:sz w:val="32"/>
            <w:szCs w:val="32"/>
          </w:rPr>
          <w:t>2011</w:t>
        </w:r>
        <w:r w:rsidRPr="00067784">
          <w:rPr>
            <w:rFonts w:eastAsia="仿宋_GB2312"/>
            <w:sz w:val="32"/>
            <w:szCs w:val="32"/>
          </w:rPr>
          <w:t>〕</w:t>
        </w:r>
      </w:ins>
      <w:ins w:id="226" w:author="丁欢" w:date="2019-05-16T10:55:00Z">
        <w:r w:rsidRPr="00067784">
          <w:rPr>
            <w:rFonts w:eastAsia="仿宋_GB2312"/>
            <w:sz w:val="32"/>
            <w:szCs w:val="32"/>
          </w:rPr>
          <w:t>47</w:t>
        </w:r>
      </w:ins>
      <w:ins w:id="227" w:author="丁欢" w:date="2019-05-16T10:54:00Z">
        <w:r w:rsidRPr="00067784">
          <w:rPr>
            <w:rFonts w:eastAsia="仿宋_GB2312"/>
            <w:sz w:val="32"/>
            <w:szCs w:val="32"/>
          </w:rPr>
          <w:t>号</w:t>
        </w:r>
        <w:r w:rsidRPr="00067784">
          <w:rPr>
            <w:rFonts w:eastAsia="仿宋_GB2312"/>
            <w:sz w:val="32"/>
            <w:szCs w:val="32"/>
          </w:rPr>
          <w:t>)</w:t>
        </w:r>
        <w:bookmarkEnd w:id="223"/>
        <w:r w:rsidRPr="00067784">
          <w:rPr>
            <w:rFonts w:eastAsia="仿宋_GB2312"/>
            <w:sz w:val="32"/>
            <w:szCs w:val="32"/>
          </w:rPr>
          <w:t>同时废止。</w:t>
        </w:r>
      </w:ins>
    </w:p>
    <w:p w:rsidR="00CE4C2F" w:rsidRPr="00067784" w:rsidRDefault="00CE4C2F">
      <w:pPr>
        <w:spacing w:line="540" w:lineRule="exact"/>
        <w:ind w:firstLineChars="200" w:firstLine="640"/>
        <w:rPr>
          <w:ins w:id="228" w:author="丁欢" w:date="2019-05-16T10:54:00Z"/>
          <w:rFonts w:eastAsia="仿宋_GB2312"/>
          <w:sz w:val="32"/>
          <w:szCs w:val="32"/>
        </w:rPr>
      </w:pPr>
    </w:p>
    <w:p w:rsidR="00000000" w:rsidRDefault="008131DE">
      <w:pPr>
        <w:spacing w:line="540" w:lineRule="exact"/>
        <w:ind w:leftChars="304" w:left="1598" w:hangingChars="300" w:hanging="960"/>
        <w:rPr>
          <w:rFonts w:eastAsia="仿宋_GB2312"/>
          <w:sz w:val="32"/>
          <w:szCs w:val="32"/>
        </w:rPr>
        <w:pPrChange w:id="229" w:author="丁欢" w:date="2019-05-16T10:52:00Z">
          <w:pPr>
            <w:ind w:firstLineChars="200" w:firstLine="640"/>
          </w:pPr>
        </w:pPrChange>
      </w:pPr>
      <w:ins w:id="230" w:author="丁欢" w:date="2019-05-16T10:54:00Z">
        <w:r w:rsidRPr="00067784">
          <w:rPr>
            <w:rFonts w:eastAsia="仿宋_GB2312"/>
            <w:sz w:val="32"/>
            <w:szCs w:val="32"/>
          </w:rPr>
          <w:t>附件</w:t>
        </w:r>
      </w:ins>
      <w:ins w:id="231" w:author="丁欢" w:date="2019-05-16T10:56:00Z">
        <w:r w:rsidRPr="00067784">
          <w:rPr>
            <w:rFonts w:eastAsia="仿宋_GB2312"/>
            <w:sz w:val="32"/>
            <w:szCs w:val="32"/>
          </w:rPr>
          <w:t>：</w:t>
        </w:r>
      </w:ins>
      <w:r w:rsidR="00D73F62">
        <w:rPr>
          <w:rFonts w:eastAsia="仿宋_GB2312" w:hint="eastAsia"/>
          <w:sz w:val="32"/>
          <w:szCs w:val="32"/>
        </w:rPr>
        <w:t>1.</w:t>
      </w:r>
      <w:ins w:id="232" w:author="丁欢" w:date="2019-05-16T10:57:00Z">
        <w:r w:rsidRPr="00067784">
          <w:rPr>
            <w:rFonts w:eastAsia="仿宋_GB2312"/>
            <w:sz w:val="32"/>
            <w:szCs w:val="32"/>
          </w:rPr>
          <w:t>艺术硕士</w:t>
        </w:r>
      </w:ins>
      <w:ins w:id="233" w:author="丁欢" w:date="2019-05-16T10:54:00Z">
        <w:r w:rsidRPr="00067784">
          <w:rPr>
            <w:rFonts w:eastAsia="仿宋_GB2312"/>
            <w:sz w:val="32"/>
            <w:szCs w:val="32"/>
          </w:rPr>
          <w:t>专业</w:t>
        </w:r>
      </w:ins>
      <w:r w:rsidRPr="00067784">
        <w:rPr>
          <w:rFonts w:eastAsia="仿宋_GB2312"/>
          <w:sz w:val="32"/>
          <w:szCs w:val="32"/>
        </w:rPr>
        <w:t>学位硕士生</w:t>
      </w:r>
      <w:ins w:id="234" w:author="丁欢" w:date="2019-05-16T10:54:00Z">
        <w:r w:rsidRPr="00067784">
          <w:rPr>
            <w:rFonts w:eastAsia="仿宋_GB2312"/>
            <w:sz w:val="32"/>
            <w:szCs w:val="32"/>
          </w:rPr>
          <w:t>导师遴选和考核</w:t>
        </w:r>
      </w:ins>
      <w:r w:rsidRPr="00067784">
        <w:rPr>
          <w:rFonts w:eastAsia="仿宋_GB2312"/>
          <w:sz w:val="32"/>
          <w:szCs w:val="32"/>
        </w:rPr>
        <w:t>的科研成果基本条件</w:t>
      </w:r>
    </w:p>
    <w:p w:rsidR="00CE4C2F" w:rsidRPr="00067784" w:rsidRDefault="00CE4C2F">
      <w:pPr>
        <w:spacing w:line="540" w:lineRule="exact"/>
        <w:rPr>
          <w:rFonts w:eastAsia="仿宋_GB2312"/>
          <w:sz w:val="32"/>
          <w:szCs w:val="32"/>
        </w:rPr>
      </w:pPr>
    </w:p>
    <w:p w:rsidR="00CE4C2F" w:rsidRPr="00067784" w:rsidRDefault="00CE4C2F">
      <w:pPr>
        <w:spacing w:line="540" w:lineRule="exact"/>
        <w:rPr>
          <w:rFonts w:eastAsia="仿宋_GB2312"/>
          <w:sz w:val="32"/>
          <w:szCs w:val="32"/>
        </w:rPr>
      </w:pPr>
    </w:p>
    <w:p w:rsidR="00433EC1" w:rsidRPr="005A54EF" w:rsidRDefault="008131DE" w:rsidP="005974FD">
      <w:pPr>
        <w:spacing w:afterLines="50" w:line="640" w:lineRule="exact"/>
        <w:jc w:val="left"/>
        <w:rPr>
          <w:rFonts w:ascii="黑体" w:eastAsia="黑体" w:hAnsi="黑体"/>
          <w:b/>
          <w:sz w:val="28"/>
          <w:szCs w:val="28"/>
        </w:rPr>
      </w:pPr>
      <w:r w:rsidRPr="00067784">
        <w:rPr>
          <w:rFonts w:eastAsia="仿宋_GB2312"/>
          <w:sz w:val="32"/>
          <w:szCs w:val="32"/>
        </w:rPr>
        <w:br w:type="page"/>
      </w:r>
      <w:r w:rsidR="00433EC1" w:rsidRPr="005A54EF">
        <w:rPr>
          <w:rFonts w:ascii="黑体" w:eastAsia="黑体" w:hAnsi="黑体" w:hint="eastAsia"/>
          <w:sz w:val="28"/>
          <w:szCs w:val="28"/>
        </w:rPr>
        <w:lastRenderedPageBreak/>
        <w:t>附件</w:t>
      </w:r>
      <w:r w:rsidR="00006996">
        <w:rPr>
          <w:rFonts w:ascii="黑体" w:eastAsia="黑体" w:hAnsi="黑体" w:hint="eastAsia"/>
          <w:sz w:val="28"/>
          <w:szCs w:val="28"/>
        </w:rPr>
        <w:t>1</w:t>
      </w:r>
      <w:r w:rsidR="00433EC1" w:rsidRPr="005A54EF">
        <w:rPr>
          <w:rFonts w:ascii="黑体" w:eastAsia="黑体" w:hAnsi="黑体" w:hint="eastAsia"/>
          <w:sz w:val="28"/>
          <w:szCs w:val="28"/>
        </w:rPr>
        <w:t>:</w:t>
      </w:r>
    </w:p>
    <w:p w:rsidR="00CE4C2F" w:rsidRPr="005A54EF" w:rsidRDefault="008131DE" w:rsidP="005A54EF">
      <w:pPr>
        <w:spacing w:line="540" w:lineRule="exact"/>
        <w:jc w:val="center"/>
        <w:rPr>
          <w:rFonts w:eastAsia="仿宋_GB2312"/>
          <w:sz w:val="32"/>
          <w:szCs w:val="32"/>
        </w:rPr>
      </w:pPr>
      <w:r w:rsidRPr="00067784">
        <w:rPr>
          <w:rFonts w:eastAsia="方正小标宋简体"/>
          <w:sz w:val="44"/>
          <w:szCs w:val="44"/>
        </w:rPr>
        <w:t>艺术硕士专业学位硕士生导师遴选和考核的科研成果基本条件</w:t>
      </w:r>
    </w:p>
    <w:p w:rsidR="00CE4C2F" w:rsidRPr="00067784" w:rsidRDefault="00CE4C2F">
      <w:pPr>
        <w:spacing w:line="540" w:lineRule="exact"/>
        <w:ind w:firstLineChars="200" w:firstLine="640"/>
        <w:rPr>
          <w:rFonts w:eastAsia="仿宋_GB2312"/>
          <w:sz w:val="32"/>
          <w:szCs w:val="32"/>
        </w:rPr>
      </w:pPr>
    </w:p>
    <w:p w:rsidR="00CE4C2F" w:rsidRPr="00067784" w:rsidRDefault="008131DE">
      <w:pPr>
        <w:spacing w:line="540" w:lineRule="exact"/>
        <w:ind w:firstLineChars="200" w:firstLine="640"/>
        <w:rPr>
          <w:rFonts w:eastAsia="黑体"/>
          <w:sz w:val="32"/>
          <w:szCs w:val="32"/>
        </w:rPr>
      </w:pPr>
      <w:r w:rsidRPr="00067784">
        <w:rPr>
          <w:rFonts w:eastAsia="黑体"/>
          <w:sz w:val="32"/>
          <w:szCs w:val="32"/>
        </w:rPr>
        <w:t>一、新增导师的科研成果及艺术成就近五年</w:t>
      </w:r>
      <w:r w:rsidRPr="00067784">
        <w:rPr>
          <w:rFonts w:eastAsia="黑体" w:hint="eastAsia"/>
          <w:sz w:val="32"/>
          <w:szCs w:val="32"/>
        </w:rPr>
        <w:t>应具备下列条件中</w:t>
      </w:r>
      <w:r w:rsidRPr="00067784">
        <w:rPr>
          <w:rFonts w:eastAsia="黑体" w:hint="eastAsia"/>
          <w:sz w:val="32"/>
          <w:szCs w:val="32"/>
        </w:rPr>
        <w:t>2</w:t>
      </w:r>
      <w:r w:rsidRPr="00067784">
        <w:rPr>
          <w:rFonts w:eastAsia="黑体" w:hint="eastAsia"/>
          <w:sz w:val="32"/>
          <w:szCs w:val="32"/>
        </w:rPr>
        <w:t>项（原则上</w:t>
      </w:r>
      <w:r w:rsidRPr="00067784">
        <w:rPr>
          <w:rFonts w:eastAsia="黑体"/>
          <w:sz w:val="32"/>
          <w:szCs w:val="32"/>
        </w:rPr>
        <w:t>应具备</w:t>
      </w:r>
      <w:r w:rsidRPr="00067784">
        <w:rPr>
          <w:rFonts w:eastAsia="黑体" w:hint="eastAsia"/>
          <w:sz w:val="32"/>
          <w:szCs w:val="32"/>
        </w:rPr>
        <w:t>第</w:t>
      </w:r>
      <w:r w:rsidRPr="00067784">
        <w:rPr>
          <w:rFonts w:eastAsia="黑体" w:hint="eastAsia"/>
          <w:sz w:val="32"/>
          <w:szCs w:val="32"/>
        </w:rPr>
        <w:t>1</w:t>
      </w:r>
      <w:r w:rsidRPr="00067784">
        <w:rPr>
          <w:rFonts w:eastAsia="黑体" w:hint="eastAsia"/>
          <w:sz w:val="32"/>
          <w:szCs w:val="32"/>
        </w:rPr>
        <w:t>项）</w:t>
      </w:r>
      <w:r w:rsidRPr="00067784">
        <w:rPr>
          <w:rFonts w:eastAsia="黑体"/>
          <w:sz w:val="32"/>
          <w:szCs w:val="32"/>
        </w:rPr>
        <w:t>：</w:t>
      </w:r>
    </w:p>
    <w:p w:rsidR="00CE4C2F" w:rsidRPr="00067784" w:rsidRDefault="008131DE">
      <w:pPr>
        <w:spacing w:line="540" w:lineRule="exact"/>
        <w:ind w:firstLineChars="200" w:firstLine="640"/>
        <w:rPr>
          <w:rFonts w:eastAsia="仿宋_GB2312"/>
          <w:sz w:val="32"/>
          <w:szCs w:val="32"/>
        </w:rPr>
      </w:pPr>
      <w:r w:rsidRPr="00067784">
        <w:rPr>
          <w:rFonts w:eastAsia="仿宋_GB2312"/>
          <w:sz w:val="32"/>
          <w:szCs w:val="32"/>
        </w:rPr>
        <w:t>1.</w:t>
      </w:r>
      <w:r w:rsidRPr="00067784">
        <w:rPr>
          <w:rFonts w:eastAsia="仿宋_GB2312"/>
          <w:sz w:val="32"/>
          <w:szCs w:val="32"/>
        </w:rPr>
        <w:t>在公开出版的学术刊物上发表</w:t>
      </w:r>
      <w:r w:rsidRPr="00067784">
        <w:rPr>
          <w:rFonts w:eastAsia="仿宋_GB2312" w:hint="eastAsia"/>
          <w:sz w:val="32"/>
          <w:szCs w:val="32"/>
        </w:rPr>
        <w:t>2</w:t>
      </w:r>
      <w:r w:rsidRPr="00067784">
        <w:rPr>
          <w:rFonts w:eastAsia="仿宋_GB2312"/>
          <w:sz w:val="32"/>
          <w:szCs w:val="32"/>
        </w:rPr>
        <w:t>篇（</w:t>
      </w:r>
      <w:r w:rsidRPr="00067784">
        <w:rPr>
          <w:rFonts w:eastAsia="仿宋_GB2312" w:hint="eastAsia"/>
          <w:sz w:val="32"/>
          <w:szCs w:val="32"/>
        </w:rPr>
        <w:t>至少</w:t>
      </w:r>
      <w:r w:rsidRPr="00067784">
        <w:rPr>
          <w:rFonts w:eastAsia="仿宋_GB2312"/>
          <w:sz w:val="32"/>
          <w:szCs w:val="32"/>
        </w:rPr>
        <w:t>1</w:t>
      </w:r>
      <w:r w:rsidRPr="00067784">
        <w:rPr>
          <w:rFonts w:eastAsia="仿宋_GB2312"/>
          <w:sz w:val="32"/>
          <w:szCs w:val="32"/>
        </w:rPr>
        <w:t>篇发表在核心刊物上）与所申请专业相关的学术论文（独立完成或第一作者或通讯作者）。学术专著</w:t>
      </w:r>
      <w:r w:rsidRPr="00067784">
        <w:rPr>
          <w:rFonts w:eastAsia="仿宋_GB2312"/>
          <w:sz w:val="32"/>
          <w:szCs w:val="32"/>
        </w:rPr>
        <w:t>10</w:t>
      </w:r>
      <w:r w:rsidRPr="00067784">
        <w:rPr>
          <w:rFonts w:eastAsia="仿宋_GB2312"/>
          <w:sz w:val="32"/>
          <w:szCs w:val="32"/>
        </w:rPr>
        <w:t>万字可抵</w:t>
      </w:r>
      <w:r w:rsidRPr="00067784">
        <w:rPr>
          <w:rFonts w:eastAsia="仿宋_GB2312"/>
          <w:sz w:val="32"/>
          <w:szCs w:val="32"/>
        </w:rPr>
        <w:t>1</w:t>
      </w:r>
      <w:r w:rsidRPr="00067784">
        <w:rPr>
          <w:rFonts w:eastAsia="仿宋_GB2312"/>
          <w:sz w:val="32"/>
          <w:szCs w:val="32"/>
        </w:rPr>
        <w:t>篇核心刊物的学术论文，编著或译著、校著</w:t>
      </w:r>
      <w:r w:rsidRPr="00067784">
        <w:rPr>
          <w:rFonts w:eastAsia="仿宋_GB2312"/>
          <w:sz w:val="32"/>
          <w:szCs w:val="32"/>
        </w:rPr>
        <w:t>15</w:t>
      </w:r>
      <w:r w:rsidRPr="00067784">
        <w:rPr>
          <w:rFonts w:eastAsia="仿宋_GB2312"/>
          <w:sz w:val="32"/>
          <w:szCs w:val="32"/>
        </w:rPr>
        <w:t>万字可抵</w:t>
      </w:r>
      <w:r w:rsidRPr="00067784">
        <w:rPr>
          <w:rFonts w:eastAsia="仿宋_GB2312"/>
          <w:sz w:val="32"/>
          <w:szCs w:val="32"/>
        </w:rPr>
        <w:t>1</w:t>
      </w:r>
      <w:r w:rsidRPr="00067784">
        <w:rPr>
          <w:rFonts w:eastAsia="仿宋_GB2312"/>
          <w:sz w:val="32"/>
          <w:szCs w:val="32"/>
        </w:rPr>
        <w:t>篇核心刊物的学术论文。</w:t>
      </w:r>
    </w:p>
    <w:p w:rsidR="00CE4C2F" w:rsidRPr="00067784" w:rsidRDefault="008131DE">
      <w:pPr>
        <w:spacing w:line="540" w:lineRule="exact"/>
        <w:ind w:firstLineChars="200" w:firstLine="640"/>
        <w:rPr>
          <w:rFonts w:eastAsia="仿宋_GB2312"/>
          <w:sz w:val="32"/>
          <w:szCs w:val="32"/>
        </w:rPr>
      </w:pPr>
      <w:r w:rsidRPr="00067784">
        <w:rPr>
          <w:rFonts w:eastAsia="仿宋_GB2312"/>
          <w:sz w:val="32"/>
          <w:szCs w:val="32"/>
        </w:rPr>
        <w:t>2.</w:t>
      </w:r>
      <w:r w:rsidRPr="00067784">
        <w:rPr>
          <w:rFonts w:eastAsia="仿宋_GB2312"/>
          <w:sz w:val="32"/>
          <w:szCs w:val="32"/>
        </w:rPr>
        <w:t>主持省级及以上教科研项目</w:t>
      </w:r>
      <w:r w:rsidRPr="00067784">
        <w:rPr>
          <w:rFonts w:eastAsia="仿宋_GB2312" w:hint="eastAsia"/>
          <w:sz w:val="32"/>
          <w:szCs w:val="32"/>
        </w:rPr>
        <w:t>、平台</w:t>
      </w:r>
      <w:r w:rsidRPr="00067784">
        <w:rPr>
          <w:rFonts w:eastAsia="仿宋_GB2312"/>
          <w:sz w:val="32"/>
          <w:szCs w:val="32"/>
        </w:rPr>
        <w:t>1</w:t>
      </w:r>
      <w:r w:rsidRPr="00067784">
        <w:rPr>
          <w:rFonts w:eastAsia="仿宋_GB2312"/>
          <w:sz w:val="32"/>
          <w:szCs w:val="32"/>
        </w:rPr>
        <w:t>项；或获得省级及以上教学、科研成果奖</w:t>
      </w:r>
      <w:r w:rsidRPr="00067784">
        <w:rPr>
          <w:rFonts w:eastAsia="仿宋_GB2312"/>
          <w:sz w:val="32"/>
          <w:szCs w:val="32"/>
        </w:rPr>
        <w:t>1</w:t>
      </w:r>
      <w:r w:rsidRPr="00067784">
        <w:rPr>
          <w:rFonts w:eastAsia="仿宋_GB2312"/>
          <w:sz w:val="32"/>
          <w:szCs w:val="32"/>
        </w:rPr>
        <w:t>项（排名前三）；或获得市级社科优秀成果奖</w:t>
      </w:r>
      <w:r w:rsidRPr="00067784">
        <w:rPr>
          <w:rFonts w:eastAsia="仿宋_GB2312"/>
          <w:sz w:val="32"/>
          <w:szCs w:val="32"/>
        </w:rPr>
        <w:t>1</w:t>
      </w:r>
      <w:r w:rsidRPr="00067784">
        <w:rPr>
          <w:rFonts w:eastAsia="仿宋_GB2312"/>
          <w:sz w:val="32"/>
          <w:szCs w:val="32"/>
        </w:rPr>
        <w:t>项（排名第一）；或主持横向课题入账经费</w:t>
      </w:r>
      <w:r w:rsidRPr="00067784">
        <w:rPr>
          <w:rFonts w:eastAsia="仿宋_GB2312"/>
          <w:sz w:val="32"/>
          <w:szCs w:val="32"/>
        </w:rPr>
        <w:t>5</w:t>
      </w:r>
      <w:r w:rsidRPr="00067784">
        <w:rPr>
          <w:rFonts w:eastAsia="仿宋_GB2312"/>
          <w:sz w:val="32"/>
          <w:szCs w:val="32"/>
        </w:rPr>
        <w:t>万元及以上。</w:t>
      </w:r>
    </w:p>
    <w:p w:rsidR="00CE4C2F" w:rsidRPr="00067784" w:rsidRDefault="008131DE">
      <w:pPr>
        <w:spacing w:line="540" w:lineRule="exact"/>
        <w:ind w:firstLineChars="200" w:firstLine="640"/>
        <w:rPr>
          <w:rFonts w:eastAsia="仿宋_GB2312"/>
          <w:sz w:val="32"/>
          <w:szCs w:val="32"/>
        </w:rPr>
      </w:pPr>
      <w:r w:rsidRPr="00067784">
        <w:rPr>
          <w:rFonts w:eastAsia="仿宋_GB2312"/>
          <w:sz w:val="32"/>
          <w:szCs w:val="32"/>
        </w:rPr>
        <w:t>3.</w:t>
      </w:r>
      <w:r w:rsidRPr="00067784">
        <w:rPr>
          <w:rFonts w:eastAsia="仿宋_GB2312"/>
          <w:sz w:val="32"/>
          <w:szCs w:val="32"/>
        </w:rPr>
        <w:t>在国家级专业出版社出版画册、作品集（每册不少于</w:t>
      </w:r>
      <w:r w:rsidRPr="00067784">
        <w:rPr>
          <w:rFonts w:eastAsia="仿宋_GB2312"/>
          <w:sz w:val="32"/>
          <w:szCs w:val="32"/>
        </w:rPr>
        <w:t>30</w:t>
      </w:r>
      <w:r w:rsidRPr="00067784">
        <w:rPr>
          <w:rFonts w:eastAsia="仿宋_GB2312"/>
          <w:sz w:val="32"/>
          <w:szCs w:val="32"/>
        </w:rPr>
        <w:t>幅）。</w:t>
      </w:r>
    </w:p>
    <w:p w:rsidR="00CE4C2F" w:rsidRPr="00067784" w:rsidRDefault="008131DE">
      <w:pPr>
        <w:spacing w:line="540" w:lineRule="exact"/>
        <w:ind w:firstLineChars="200" w:firstLine="640"/>
        <w:rPr>
          <w:rFonts w:eastAsia="仿宋_GB2312"/>
          <w:sz w:val="32"/>
          <w:szCs w:val="32"/>
        </w:rPr>
      </w:pPr>
      <w:r w:rsidRPr="00067784">
        <w:rPr>
          <w:rFonts w:eastAsia="仿宋_GB2312"/>
          <w:sz w:val="32"/>
          <w:szCs w:val="32"/>
        </w:rPr>
        <w:t>4.</w:t>
      </w:r>
      <w:r w:rsidRPr="00067784">
        <w:rPr>
          <w:rFonts w:eastAsia="仿宋_GB2312"/>
          <w:sz w:val="32"/>
          <w:szCs w:val="32"/>
        </w:rPr>
        <w:t>以独创或者第一创作人的作品参加省级及以上美术、艺术设计、书法篆刻等展赛获三等奖及以上（含最高奖为优秀奖）；或参加省级及以上音乐类、舞蹈类比赛获三等奖及以上（含最高奖为优秀奖）；或获得红点、</w:t>
      </w:r>
      <w:r w:rsidRPr="00067784">
        <w:rPr>
          <w:rFonts w:eastAsia="仿宋_GB2312"/>
          <w:sz w:val="32"/>
          <w:szCs w:val="32"/>
        </w:rPr>
        <w:t>IF</w:t>
      </w:r>
      <w:r w:rsidRPr="00067784">
        <w:rPr>
          <w:rFonts w:eastAsia="仿宋_GB2312"/>
          <w:sz w:val="32"/>
          <w:szCs w:val="32"/>
        </w:rPr>
        <w:t>、</w:t>
      </w:r>
      <w:r w:rsidRPr="00067784">
        <w:rPr>
          <w:rFonts w:eastAsia="仿宋_GB2312"/>
          <w:sz w:val="32"/>
          <w:szCs w:val="32"/>
        </w:rPr>
        <w:t>IDEA</w:t>
      </w:r>
      <w:r w:rsidRPr="00067784">
        <w:rPr>
          <w:rFonts w:eastAsia="仿宋_GB2312"/>
          <w:sz w:val="32"/>
          <w:szCs w:val="32"/>
        </w:rPr>
        <w:t>、</w:t>
      </w:r>
      <w:r w:rsidRPr="00067784">
        <w:rPr>
          <w:rFonts w:eastAsia="仿宋_GB2312"/>
          <w:sz w:val="32"/>
          <w:szCs w:val="32"/>
        </w:rPr>
        <w:t>G-Mark</w:t>
      </w:r>
      <w:r w:rsidRPr="00067784">
        <w:rPr>
          <w:rFonts w:eastAsia="仿宋_GB2312"/>
          <w:sz w:val="32"/>
          <w:szCs w:val="32"/>
        </w:rPr>
        <w:t>及相当等级的国际赛事奖项。</w:t>
      </w:r>
    </w:p>
    <w:p w:rsidR="00CE4C2F" w:rsidRPr="00067784" w:rsidRDefault="008131DE">
      <w:pPr>
        <w:spacing w:line="540" w:lineRule="exact"/>
        <w:ind w:firstLineChars="200" w:firstLine="640"/>
        <w:rPr>
          <w:rFonts w:eastAsia="仿宋_GB2312"/>
          <w:sz w:val="32"/>
          <w:szCs w:val="32"/>
        </w:rPr>
      </w:pPr>
      <w:r w:rsidRPr="00067784">
        <w:rPr>
          <w:rFonts w:eastAsia="仿宋_GB2312"/>
          <w:sz w:val="32"/>
          <w:szCs w:val="32"/>
        </w:rPr>
        <w:t>5.</w:t>
      </w:r>
      <w:r w:rsidRPr="00067784">
        <w:rPr>
          <w:rFonts w:eastAsia="仿宋_GB2312"/>
          <w:sz w:val="32"/>
          <w:szCs w:val="32"/>
        </w:rPr>
        <w:t>以独创或者第一创作人设计作品入选全国美展、全国专业艺委会展览、全国性设计大赛、全国工艺美术展览等国家一级协会</w:t>
      </w:r>
      <w:r w:rsidRPr="00067784">
        <w:rPr>
          <w:rFonts w:eastAsia="仿宋_GB2312"/>
          <w:sz w:val="32"/>
          <w:szCs w:val="32"/>
        </w:rPr>
        <w:t>(</w:t>
      </w:r>
      <w:r w:rsidRPr="00067784">
        <w:rPr>
          <w:rFonts w:eastAsia="仿宋_GB2312"/>
          <w:sz w:val="32"/>
          <w:szCs w:val="32"/>
        </w:rPr>
        <w:t>学会或所属艺委会）主办的展览；或参加省级及以上政府</w:t>
      </w:r>
      <w:r w:rsidRPr="00067784">
        <w:rPr>
          <w:rFonts w:eastAsia="仿宋_GB2312"/>
          <w:sz w:val="32"/>
          <w:szCs w:val="32"/>
        </w:rPr>
        <w:lastRenderedPageBreak/>
        <w:t>部门组织的展览、文艺演出活动；或举办两次个人音乐会或个人展演、展览，且每场</w:t>
      </w:r>
      <w:r w:rsidRPr="00067784">
        <w:rPr>
          <w:rFonts w:eastAsia="仿宋_GB2312"/>
          <w:sz w:val="32"/>
          <w:szCs w:val="32"/>
        </w:rPr>
        <w:t>1</w:t>
      </w:r>
      <w:r w:rsidRPr="00067784">
        <w:rPr>
          <w:rFonts w:eastAsia="仿宋_GB2312"/>
          <w:sz w:val="32"/>
          <w:szCs w:val="32"/>
        </w:rPr>
        <w:t>小时以上（或</w:t>
      </w:r>
      <w:r w:rsidRPr="00067784">
        <w:rPr>
          <w:rFonts w:eastAsia="仿宋_GB2312"/>
          <w:sz w:val="32"/>
          <w:szCs w:val="32"/>
        </w:rPr>
        <w:t>25</w:t>
      </w:r>
      <w:r w:rsidRPr="00067784">
        <w:rPr>
          <w:rFonts w:eastAsia="仿宋_GB2312"/>
          <w:sz w:val="32"/>
          <w:szCs w:val="32"/>
        </w:rPr>
        <w:t>幅作品以上）。</w:t>
      </w:r>
    </w:p>
    <w:p w:rsidR="00CE4C2F" w:rsidRPr="00067784" w:rsidRDefault="008131DE">
      <w:pPr>
        <w:spacing w:line="540" w:lineRule="exact"/>
        <w:ind w:firstLineChars="200" w:firstLine="640"/>
        <w:rPr>
          <w:rFonts w:eastAsia="仿宋_GB2312"/>
          <w:sz w:val="32"/>
          <w:szCs w:val="32"/>
        </w:rPr>
      </w:pPr>
      <w:r w:rsidRPr="00067784">
        <w:rPr>
          <w:rFonts w:eastAsia="仿宋_GB2312"/>
          <w:sz w:val="32"/>
          <w:szCs w:val="32"/>
        </w:rPr>
        <w:t>6.</w:t>
      </w:r>
      <w:r w:rsidRPr="00067784">
        <w:rPr>
          <w:rFonts w:eastAsia="仿宋_GB2312"/>
          <w:sz w:val="32"/>
          <w:szCs w:val="32"/>
        </w:rPr>
        <w:t>指导我校学生获得省级及以上专业赛事三等奖及以上或入展。</w:t>
      </w:r>
    </w:p>
    <w:p w:rsidR="00CE4C2F" w:rsidRPr="00067784" w:rsidRDefault="008131DE">
      <w:pPr>
        <w:spacing w:line="540" w:lineRule="exact"/>
        <w:ind w:firstLineChars="200" w:firstLine="640"/>
        <w:rPr>
          <w:rFonts w:eastAsia="仿宋_GB2312"/>
          <w:sz w:val="32"/>
          <w:szCs w:val="32"/>
        </w:rPr>
      </w:pPr>
      <w:r w:rsidRPr="00067784">
        <w:rPr>
          <w:rFonts w:eastAsia="仿宋_GB2312"/>
          <w:sz w:val="32"/>
          <w:szCs w:val="32"/>
        </w:rPr>
        <w:t>7.</w:t>
      </w:r>
      <w:r w:rsidRPr="00067784">
        <w:rPr>
          <w:rFonts w:eastAsia="仿宋_GB2312"/>
          <w:sz w:val="32"/>
          <w:szCs w:val="32"/>
        </w:rPr>
        <w:t>专业博士学位获得者。</w:t>
      </w:r>
    </w:p>
    <w:p w:rsidR="00464FFA" w:rsidRPr="00067784" w:rsidRDefault="008131DE">
      <w:pPr>
        <w:spacing w:line="540" w:lineRule="exact"/>
        <w:ind w:firstLineChars="200" w:firstLine="640"/>
        <w:rPr>
          <w:rFonts w:eastAsia="黑体"/>
          <w:sz w:val="32"/>
          <w:szCs w:val="32"/>
        </w:rPr>
      </w:pPr>
      <w:r w:rsidRPr="00067784">
        <w:rPr>
          <w:rFonts w:eastAsia="黑体"/>
          <w:sz w:val="32"/>
          <w:szCs w:val="32"/>
        </w:rPr>
        <w:t>二、</w:t>
      </w:r>
      <w:r w:rsidR="0000540A" w:rsidRPr="00067784">
        <w:rPr>
          <w:rFonts w:eastAsia="黑体" w:hint="eastAsia"/>
          <w:sz w:val="32"/>
          <w:szCs w:val="32"/>
        </w:rPr>
        <w:t>导师考核条件与</w:t>
      </w:r>
      <w:r w:rsidR="0000540A" w:rsidRPr="00067784">
        <w:rPr>
          <w:rFonts w:eastAsia="黑体"/>
          <w:sz w:val="32"/>
          <w:szCs w:val="32"/>
        </w:rPr>
        <w:t>新增导师</w:t>
      </w:r>
      <w:r w:rsidR="0000540A" w:rsidRPr="00067784">
        <w:rPr>
          <w:rFonts w:eastAsia="黑体" w:hint="eastAsia"/>
          <w:sz w:val="32"/>
          <w:szCs w:val="32"/>
        </w:rPr>
        <w:t>条件一致，请参考以上内容</w:t>
      </w:r>
      <w:r w:rsidR="005A54EF">
        <w:rPr>
          <w:rFonts w:eastAsia="黑体" w:hint="eastAsia"/>
          <w:sz w:val="32"/>
          <w:szCs w:val="32"/>
        </w:rPr>
        <w:t>。</w:t>
      </w:r>
    </w:p>
    <w:p w:rsidR="00CE4C2F" w:rsidRPr="00067784" w:rsidRDefault="008131DE">
      <w:pPr>
        <w:spacing w:line="540" w:lineRule="exact"/>
        <w:ind w:firstLineChars="200" w:firstLine="640"/>
        <w:rPr>
          <w:rFonts w:eastAsia="仿宋_GB2312"/>
          <w:sz w:val="32"/>
          <w:szCs w:val="32"/>
        </w:rPr>
      </w:pPr>
      <w:r w:rsidRPr="00067784">
        <w:rPr>
          <w:rFonts w:eastAsia="仿宋_GB2312"/>
          <w:sz w:val="32"/>
          <w:szCs w:val="32"/>
        </w:rPr>
        <w:t>注：上述同一作品所得奖项或公开发表展出仅参考最高级别的计算一次；上述各项展览和赛事，如同时有几个主办单位的以最低级别计。</w:t>
      </w:r>
    </w:p>
    <w:p w:rsidR="00CE4C2F" w:rsidRPr="00067784" w:rsidRDefault="008131DE">
      <w:pPr>
        <w:spacing w:line="540" w:lineRule="exact"/>
        <w:ind w:firstLineChars="200" w:firstLine="640"/>
        <w:rPr>
          <w:rFonts w:eastAsia="仿宋_GB2312"/>
          <w:sz w:val="32"/>
          <w:szCs w:val="32"/>
        </w:rPr>
      </w:pPr>
      <w:r w:rsidRPr="00067784">
        <w:rPr>
          <w:rFonts w:eastAsia="仿宋_GB2312"/>
          <w:sz w:val="32"/>
          <w:szCs w:val="32"/>
        </w:rPr>
        <w:t>上述专业学位研究生导师的遴选和考核，所发表学术论文</w:t>
      </w:r>
      <w:r w:rsidRPr="00067784">
        <w:rPr>
          <w:rFonts w:eastAsia="仿宋_GB2312" w:hint="eastAsia"/>
          <w:sz w:val="32"/>
          <w:szCs w:val="32"/>
        </w:rPr>
        <w:t>、专著、专利、获奖须</w:t>
      </w:r>
      <w:r w:rsidRPr="00067784">
        <w:rPr>
          <w:rFonts w:eastAsia="仿宋_GB2312"/>
          <w:sz w:val="32"/>
          <w:szCs w:val="32"/>
        </w:rPr>
        <w:t>以申请者本人为第一</w:t>
      </w:r>
      <w:r w:rsidRPr="00067784">
        <w:rPr>
          <w:rFonts w:eastAsia="仿宋_GB2312" w:hint="eastAsia"/>
          <w:sz w:val="32"/>
          <w:szCs w:val="32"/>
        </w:rPr>
        <w:t>完成人</w:t>
      </w:r>
      <w:r w:rsidRPr="00067784">
        <w:rPr>
          <w:rFonts w:eastAsia="仿宋_GB2312"/>
          <w:sz w:val="32"/>
          <w:szCs w:val="32"/>
        </w:rPr>
        <w:t>，或所指导研究生为第一作者且</w:t>
      </w:r>
      <w:bookmarkStart w:id="235" w:name="_GoBack"/>
      <w:bookmarkEnd w:id="235"/>
      <w:r w:rsidRPr="00067784">
        <w:rPr>
          <w:rFonts w:eastAsia="仿宋_GB2312"/>
          <w:sz w:val="32"/>
          <w:szCs w:val="32"/>
        </w:rPr>
        <w:t>申请者本人为第二作者</w:t>
      </w:r>
      <w:r w:rsidRPr="00067784">
        <w:rPr>
          <w:rFonts w:eastAsia="仿宋_GB2312" w:hint="eastAsia"/>
          <w:sz w:val="32"/>
          <w:szCs w:val="32"/>
        </w:rPr>
        <w:t>，</w:t>
      </w:r>
      <w:r w:rsidRPr="00067784">
        <w:rPr>
          <w:rFonts w:eastAsia="仿宋_GB2312"/>
          <w:sz w:val="32"/>
          <w:szCs w:val="32"/>
        </w:rPr>
        <w:t>或第一通讯作者的方可计入。</w:t>
      </w:r>
      <w:bookmarkStart w:id="236" w:name="OLE_LINK1"/>
      <w:r w:rsidRPr="00067784">
        <w:rPr>
          <w:rFonts w:eastAsia="仿宋_GB2312"/>
          <w:sz w:val="32"/>
          <w:szCs w:val="32"/>
        </w:rPr>
        <w:t>学术论文的刊物级别根据科研处的相关文件进行认定。</w:t>
      </w:r>
      <w:bookmarkEnd w:id="236"/>
    </w:p>
    <w:p w:rsidR="00CE4C2F" w:rsidRPr="00067784" w:rsidRDefault="00CE4C2F">
      <w:pPr>
        <w:spacing w:line="540" w:lineRule="exact"/>
        <w:rPr>
          <w:rFonts w:eastAsia="仿宋_GB2312"/>
          <w:sz w:val="32"/>
          <w:szCs w:val="32"/>
        </w:rPr>
      </w:pPr>
    </w:p>
    <w:p w:rsidR="00CE4C2F" w:rsidRPr="00067784" w:rsidRDefault="008131DE">
      <w:pPr>
        <w:spacing w:line="540" w:lineRule="exact"/>
        <w:rPr>
          <w:rFonts w:eastAsia="仿宋_GB2312"/>
          <w:sz w:val="32"/>
          <w:szCs w:val="32"/>
        </w:rPr>
      </w:pPr>
      <w:del w:id="237" w:author="丁欢" w:date="2019-05-16T10:53:00Z">
        <w:r w:rsidRPr="00067784">
          <w:rPr>
            <w:rFonts w:eastAsia="仿宋_GB2312"/>
            <w:sz w:val="32"/>
            <w:szCs w:val="32"/>
          </w:rPr>
          <w:delText>。</w:delText>
        </w:r>
      </w:del>
    </w:p>
    <w:sectPr w:rsidR="00CE4C2F" w:rsidRPr="00067784" w:rsidSect="00CE4C2F">
      <w:footerReference w:type="default" r:id="rId8"/>
      <w:pgSz w:w="11906" w:h="16838"/>
      <w:pgMar w:top="2098" w:right="1588"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18FE" w:rsidRDefault="009718FE" w:rsidP="00CE4C2F">
      <w:r>
        <w:separator/>
      </w:r>
    </w:p>
  </w:endnote>
  <w:endnote w:type="continuationSeparator" w:id="1">
    <w:p w:rsidR="009718FE" w:rsidRDefault="009718FE" w:rsidP="00CE4C2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2E74" w:rsidRDefault="00622E74" w:rsidP="00622E74">
    <w:pPr>
      <w:pStyle w:val="a4"/>
      <w:framePr w:wrap="around" w:vAnchor="text" w:hAnchor="margin" w:xAlign="outside" w:y="1"/>
      <w:rPr>
        <w:rStyle w:val="a6"/>
        <w:sz w:val="28"/>
      </w:rPr>
    </w:pPr>
    <w:r>
      <w:rPr>
        <w:rStyle w:val="a6"/>
        <w:rFonts w:hint="eastAsia"/>
        <w:sz w:val="28"/>
      </w:rPr>
      <w:t>—</w:t>
    </w:r>
    <w:r>
      <w:rPr>
        <w:rStyle w:val="a6"/>
        <w:rFonts w:hint="eastAsia"/>
        <w:sz w:val="28"/>
      </w:rPr>
      <w:t xml:space="preserve"> </w:t>
    </w:r>
    <w:r w:rsidR="00345D1A">
      <w:rPr>
        <w:sz w:val="28"/>
      </w:rPr>
      <w:fldChar w:fldCharType="begin"/>
    </w:r>
    <w:r>
      <w:rPr>
        <w:rStyle w:val="a6"/>
        <w:sz w:val="28"/>
      </w:rPr>
      <w:instrText xml:space="preserve">PAGE  </w:instrText>
    </w:r>
    <w:r w:rsidR="00345D1A">
      <w:rPr>
        <w:sz w:val="28"/>
      </w:rPr>
      <w:fldChar w:fldCharType="separate"/>
    </w:r>
    <w:r w:rsidR="00D73F62">
      <w:rPr>
        <w:rStyle w:val="a6"/>
        <w:noProof/>
        <w:sz w:val="28"/>
      </w:rPr>
      <w:t>6</w:t>
    </w:r>
    <w:r w:rsidR="00345D1A">
      <w:rPr>
        <w:sz w:val="28"/>
      </w:rPr>
      <w:fldChar w:fldCharType="end"/>
    </w:r>
    <w:r>
      <w:rPr>
        <w:rFonts w:hint="eastAsia"/>
        <w:sz w:val="28"/>
      </w:rPr>
      <w:t xml:space="preserve"> </w:t>
    </w:r>
    <w:r>
      <w:rPr>
        <w:rStyle w:val="a6"/>
        <w:rFonts w:hint="eastAsia"/>
        <w:sz w:val="28"/>
      </w:rPr>
      <w:t>—</w:t>
    </w:r>
  </w:p>
  <w:p w:rsidR="00CE4C2F" w:rsidRDefault="00CE4C2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18FE" w:rsidRDefault="009718FE" w:rsidP="00CE4C2F">
      <w:r>
        <w:separator/>
      </w:r>
    </w:p>
  </w:footnote>
  <w:footnote w:type="continuationSeparator" w:id="1">
    <w:p w:rsidR="009718FE" w:rsidRDefault="009718FE" w:rsidP="00CE4C2F">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丁欢">
    <w15:presenceInfo w15:providerId="None" w15:userId="丁欢"/>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F22F9"/>
    <w:rsid w:val="0000540A"/>
    <w:rsid w:val="00006996"/>
    <w:rsid w:val="000172AC"/>
    <w:rsid w:val="0002304E"/>
    <w:rsid w:val="000348CD"/>
    <w:rsid w:val="00034EAD"/>
    <w:rsid w:val="00067784"/>
    <w:rsid w:val="0007332B"/>
    <w:rsid w:val="000815F6"/>
    <w:rsid w:val="0008545D"/>
    <w:rsid w:val="00087C85"/>
    <w:rsid w:val="0009232B"/>
    <w:rsid w:val="000D6397"/>
    <w:rsid w:val="000F4064"/>
    <w:rsid w:val="001048AE"/>
    <w:rsid w:val="0015376F"/>
    <w:rsid w:val="00153A46"/>
    <w:rsid w:val="00154D9F"/>
    <w:rsid w:val="001C6269"/>
    <w:rsid w:val="001D2DF8"/>
    <w:rsid w:val="001E5142"/>
    <w:rsid w:val="001F0040"/>
    <w:rsid w:val="001F0F90"/>
    <w:rsid w:val="0020539A"/>
    <w:rsid w:val="0020724F"/>
    <w:rsid w:val="00215EBC"/>
    <w:rsid w:val="002173BA"/>
    <w:rsid w:val="00230EBE"/>
    <w:rsid w:val="0023764D"/>
    <w:rsid w:val="00240F9F"/>
    <w:rsid w:val="0025041C"/>
    <w:rsid w:val="0026519D"/>
    <w:rsid w:val="002A39D1"/>
    <w:rsid w:val="002B6356"/>
    <w:rsid w:val="002C65EB"/>
    <w:rsid w:val="002E16D4"/>
    <w:rsid w:val="002E3A19"/>
    <w:rsid w:val="002E7171"/>
    <w:rsid w:val="002F22F9"/>
    <w:rsid w:val="00345D1A"/>
    <w:rsid w:val="003463C5"/>
    <w:rsid w:val="00366460"/>
    <w:rsid w:val="003801F6"/>
    <w:rsid w:val="003852B6"/>
    <w:rsid w:val="0039228C"/>
    <w:rsid w:val="003C2229"/>
    <w:rsid w:val="003E1760"/>
    <w:rsid w:val="00433EC1"/>
    <w:rsid w:val="00450D19"/>
    <w:rsid w:val="004546A5"/>
    <w:rsid w:val="00464FFA"/>
    <w:rsid w:val="004A6615"/>
    <w:rsid w:val="004C61EB"/>
    <w:rsid w:val="004D4C62"/>
    <w:rsid w:val="004F743B"/>
    <w:rsid w:val="00500951"/>
    <w:rsid w:val="0051298E"/>
    <w:rsid w:val="00514CD4"/>
    <w:rsid w:val="005417F4"/>
    <w:rsid w:val="00544757"/>
    <w:rsid w:val="005839E5"/>
    <w:rsid w:val="00584D8F"/>
    <w:rsid w:val="00590F92"/>
    <w:rsid w:val="0059167C"/>
    <w:rsid w:val="005974FD"/>
    <w:rsid w:val="005A54EF"/>
    <w:rsid w:val="005B0496"/>
    <w:rsid w:val="005C507A"/>
    <w:rsid w:val="005F7771"/>
    <w:rsid w:val="00601AD2"/>
    <w:rsid w:val="00620570"/>
    <w:rsid w:val="00622E74"/>
    <w:rsid w:val="006258F2"/>
    <w:rsid w:val="00637825"/>
    <w:rsid w:val="00647A81"/>
    <w:rsid w:val="006762C3"/>
    <w:rsid w:val="00677D4F"/>
    <w:rsid w:val="00681B06"/>
    <w:rsid w:val="0069302F"/>
    <w:rsid w:val="00695991"/>
    <w:rsid w:val="006D1BF2"/>
    <w:rsid w:val="006D4286"/>
    <w:rsid w:val="006F6984"/>
    <w:rsid w:val="007253E2"/>
    <w:rsid w:val="00726C3E"/>
    <w:rsid w:val="00763038"/>
    <w:rsid w:val="00764556"/>
    <w:rsid w:val="00770335"/>
    <w:rsid w:val="007715BA"/>
    <w:rsid w:val="00773C80"/>
    <w:rsid w:val="0078785B"/>
    <w:rsid w:val="007D64DD"/>
    <w:rsid w:val="007D7412"/>
    <w:rsid w:val="007E6C57"/>
    <w:rsid w:val="007F02C3"/>
    <w:rsid w:val="007F05A7"/>
    <w:rsid w:val="008131DE"/>
    <w:rsid w:val="00824152"/>
    <w:rsid w:val="00824FA2"/>
    <w:rsid w:val="00831271"/>
    <w:rsid w:val="00844B27"/>
    <w:rsid w:val="00871B20"/>
    <w:rsid w:val="008A2CF4"/>
    <w:rsid w:val="008B6CC9"/>
    <w:rsid w:val="008C2198"/>
    <w:rsid w:val="008D4385"/>
    <w:rsid w:val="008F3229"/>
    <w:rsid w:val="00900D36"/>
    <w:rsid w:val="009166B2"/>
    <w:rsid w:val="00920A04"/>
    <w:rsid w:val="00922393"/>
    <w:rsid w:val="00922514"/>
    <w:rsid w:val="00947D35"/>
    <w:rsid w:val="00963D16"/>
    <w:rsid w:val="009718FE"/>
    <w:rsid w:val="009C7996"/>
    <w:rsid w:val="009D1583"/>
    <w:rsid w:val="009D678A"/>
    <w:rsid w:val="009E51A0"/>
    <w:rsid w:val="00A17A88"/>
    <w:rsid w:val="00A17B70"/>
    <w:rsid w:val="00A469E0"/>
    <w:rsid w:val="00A52B28"/>
    <w:rsid w:val="00A63BF3"/>
    <w:rsid w:val="00AB3DC1"/>
    <w:rsid w:val="00AD2047"/>
    <w:rsid w:val="00AD3696"/>
    <w:rsid w:val="00AF77AA"/>
    <w:rsid w:val="00B112C7"/>
    <w:rsid w:val="00B2228C"/>
    <w:rsid w:val="00B3453A"/>
    <w:rsid w:val="00B4734C"/>
    <w:rsid w:val="00B91E33"/>
    <w:rsid w:val="00B96A78"/>
    <w:rsid w:val="00BB34F1"/>
    <w:rsid w:val="00BC6673"/>
    <w:rsid w:val="00BE338A"/>
    <w:rsid w:val="00BF0F5C"/>
    <w:rsid w:val="00BF6794"/>
    <w:rsid w:val="00C10DF3"/>
    <w:rsid w:val="00C12F7A"/>
    <w:rsid w:val="00C4682E"/>
    <w:rsid w:val="00C80F83"/>
    <w:rsid w:val="00CE4C2F"/>
    <w:rsid w:val="00CF06BB"/>
    <w:rsid w:val="00D07259"/>
    <w:rsid w:val="00D11B43"/>
    <w:rsid w:val="00D24D19"/>
    <w:rsid w:val="00D27382"/>
    <w:rsid w:val="00D43324"/>
    <w:rsid w:val="00D528EF"/>
    <w:rsid w:val="00D64AFC"/>
    <w:rsid w:val="00D64E13"/>
    <w:rsid w:val="00D66BE2"/>
    <w:rsid w:val="00D73F62"/>
    <w:rsid w:val="00D75751"/>
    <w:rsid w:val="00DA659C"/>
    <w:rsid w:val="00DB12E0"/>
    <w:rsid w:val="00DF112E"/>
    <w:rsid w:val="00E01ACC"/>
    <w:rsid w:val="00E14F30"/>
    <w:rsid w:val="00E445DD"/>
    <w:rsid w:val="00E5556F"/>
    <w:rsid w:val="00E6566F"/>
    <w:rsid w:val="00E72025"/>
    <w:rsid w:val="00E769BC"/>
    <w:rsid w:val="00E85566"/>
    <w:rsid w:val="00E8577E"/>
    <w:rsid w:val="00E8645C"/>
    <w:rsid w:val="00EB5D24"/>
    <w:rsid w:val="00ED0032"/>
    <w:rsid w:val="00ED1E58"/>
    <w:rsid w:val="00F07771"/>
    <w:rsid w:val="00F34924"/>
    <w:rsid w:val="00F8190D"/>
    <w:rsid w:val="00F83AC3"/>
    <w:rsid w:val="00FB3078"/>
    <w:rsid w:val="00FB38AE"/>
    <w:rsid w:val="00FC2E7F"/>
    <w:rsid w:val="00FE46A0"/>
    <w:rsid w:val="0F2A1175"/>
    <w:rsid w:val="124D3059"/>
    <w:rsid w:val="3BF927FB"/>
    <w:rsid w:val="431961C2"/>
    <w:rsid w:val="5DE42C31"/>
    <w:rsid w:val="757D5247"/>
    <w:rsid w:val="79FC7058"/>
    <w:rsid w:val="7F04198B"/>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56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qFormat="1"/>
    <w:lsdException w:name="footer" w:semiHidden="0" w:uiPriority="0" w:qFormat="1"/>
    <w:lsdException w:name="caption" w:locked="1" w:uiPriority="0" w:qFormat="1"/>
    <w:lsdException w:name="page number" w:uiPriority="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Balloon Text"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4C2F"/>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CE4C2F"/>
    <w:rPr>
      <w:sz w:val="18"/>
      <w:szCs w:val="18"/>
    </w:rPr>
  </w:style>
  <w:style w:type="paragraph" w:styleId="a4">
    <w:name w:val="footer"/>
    <w:basedOn w:val="a"/>
    <w:link w:val="Char0"/>
    <w:unhideWhenUsed/>
    <w:qFormat/>
    <w:rsid w:val="00CE4C2F"/>
    <w:pPr>
      <w:tabs>
        <w:tab w:val="center" w:pos="4153"/>
        <w:tab w:val="right" w:pos="8306"/>
      </w:tabs>
      <w:snapToGrid w:val="0"/>
      <w:jc w:val="left"/>
    </w:pPr>
    <w:rPr>
      <w:sz w:val="18"/>
      <w:szCs w:val="18"/>
    </w:rPr>
  </w:style>
  <w:style w:type="paragraph" w:styleId="a5">
    <w:name w:val="header"/>
    <w:basedOn w:val="a"/>
    <w:link w:val="Char1"/>
    <w:uiPriority w:val="99"/>
    <w:semiHidden/>
    <w:unhideWhenUsed/>
    <w:qFormat/>
    <w:rsid w:val="00CE4C2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semiHidden/>
    <w:qFormat/>
    <w:rsid w:val="00CE4C2F"/>
    <w:rPr>
      <w:rFonts w:ascii="Times New Roman" w:hAnsi="Times New Roman"/>
      <w:sz w:val="18"/>
      <w:szCs w:val="18"/>
    </w:rPr>
  </w:style>
  <w:style w:type="character" w:customStyle="1" w:styleId="Char0">
    <w:name w:val="页脚 Char"/>
    <w:basedOn w:val="a0"/>
    <w:link w:val="a4"/>
    <w:qFormat/>
    <w:rsid w:val="00CE4C2F"/>
    <w:rPr>
      <w:rFonts w:ascii="Times New Roman" w:hAnsi="Times New Roman"/>
      <w:sz w:val="18"/>
      <w:szCs w:val="18"/>
    </w:rPr>
  </w:style>
  <w:style w:type="character" w:customStyle="1" w:styleId="Char">
    <w:name w:val="批注框文本 Char"/>
    <w:basedOn w:val="a0"/>
    <w:link w:val="a3"/>
    <w:uiPriority w:val="99"/>
    <w:semiHidden/>
    <w:qFormat/>
    <w:rsid w:val="00CE4C2F"/>
    <w:rPr>
      <w:rFonts w:ascii="Times New Roman" w:hAnsi="Times New Roman"/>
      <w:sz w:val="18"/>
      <w:szCs w:val="18"/>
    </w:rPr>
  </w:style>
  <w:style w:type="paragraph" w:customStyle="1" w:styleId="1">
    <w:name w:val="修订1"/>
    <w:hidden/>
    <w:uiPriority w:val="99"/>
    <w:semiHidden/>
    <w:qFormat/>
    <w:rsid w:val="00CE4C2F"/>
    <w:rPr>
      <w:rFonts w:ascii="Times New Roman" w:hAnsi="Times New Roman"/>
      <w:kern w:val="2"/>
      <w:sz w:val="21"/>
      <w:szCs w:val="24"/>
    </w:rPr>
  </w:style>
  <w:style w:type="character" w:styleId="a6">
    <w:name w:val="page number"/>
    <w:basedOn w:val="a0"/>
    <w:rsid w:val="00622E74"/>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410A037-C0B2-4350-9BB1-9282DBB62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8</Pages>
  <Words>604</Words>
  <Characters>3446</Characters>
  <Application>Microsoft Office Word</Application>
  <DocSecurity>0</DocSecurity>
  <Lines>28</Lines>
  <Paragraphs>8</Paragraphs>
  <ScaleCrop>false</ScaleCrop>
  <Company/>
  <LinksUpToDate>false</LinksUpToDate>
  <CharactersWithSpaces>4042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丁欢</cp:lastModifiedBy>
  <cp:revision>85</cp:revision>
  <cp:lastPrinted>2019-06-14T08:31:00Z</cp:lastPrinted>
  <dcterms:created xsi:type="dcterms:W3CDTF">2017-09-02T01:54:00Z</dcterms:created>
  <dcterms:modified xsi:type="dcterms:W3CDTF">2019-06-26T01:36:00Z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