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172B7">
      <w:pPr>
        <w:jc w:val="center"/>
        <w:rPr>
          <w:rFonts w:eastAsia="黑体"/>
          <w:color w:val="000000"/>
          <w:sz w:val="32"/>
        </w:rPr>
      </w:pPr>
      <w:r>
        <w:rPr>
          <w:rFonts w:eastAsia="黑体"/>
          <w:color w:val="000000"/>
          <w:sz w:val="32"/>
        </w:rPr>
        <w:t>数学与应用数学专业本科培养方案</w:t>
      </w:r>
      <w:r>
        <w:rPr>
          <w:rFonts w:eastAsia="黑体" w:hint="eastAsia"/>
          <w:color w:val="000000"/>
          <w:sz w:val="32"/>
        </w:rPr>
        <w:t>(</w:t>
      </w:r>
      <w:r>
        <w:rPr>
          <w:rFonts w:eastAsia="黑体" w:hint="eastAsia"/>
          <w:color w:val="000000"/>
          <w:sz w:val="32"/>
        </w:rPr>
        <w:t>卓越教师班）</w:t>
      </w:r>
    </w:p>
    <w:p w:rsidR="00000000" w:rsidRDefault="002172B7">
      <w:pPr>
        <w:spacing w:line="400" w:lineRule="atLeast"/>
        <w:jc w:val="center"/>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2018</w:t>
      </w:r>
      <w:r>
        <w:rPr>
          <w:rFonts w:ascii="宋体" w:hAnsi="宋体" w:cs="宋体" w:hint="eastAsia"/>
          <w:color w:val="000000"/>
          <w:szCs w:val="21"/>
        </w:rPr>
        <w:t>级起执行）</w:t>
      </w:r>
    </w:p>
    <w:p w:rsidR="00000000" w:rsidRDefault="002172B7">
      <w:pPr>
        <w:spacing w:line="380" w:lineRule="exact"/>
        <w:ind w:firstLineChars="200" w:firstLine="480"/>
        <w:rPr>
          <w:rFonts w:eastAsia="黑体"/>
          <w:color w:val="000000"/>
          <w:sz w:val="24"/>
        </w:rPr>
      </w:pPr>
      <w:r>
        <w:rPr>
          <w:rFonts w:eastAsia="黑体"/>
          <w:color w:val="000000"/>
          <w:sz w:val="24"/>
        </w:rPr>
        <w:t>一、培养目标及培养要求</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．培养目标：</w:t>
      </w:r>
    </w:p>
    <w:p w:rsidR="00000000" w:rsidRDefault="002172B7">
      <w:pPr>
        <w:spacing w:line="400" w:lineRule="exact"/>
        <w:ind w:firstLineChars="200" w:firstLine="420"/>
        <w:rPr>
          <w:rFonts w:hAnsi="宋体"/>
          <w:szCs w:val="21"/>
        </w:rPr>
      </w:pPr>
      <w:r>
        <w:rPr>
          <w:rFonts w:hAnsi="宋体" w:hint="eastAsia"/>
          <w:szCs w:val="21"/>
        </w:rPr>
        <w:t>本专业培养具有扎实的数学科学的基本知识、基本技能和知识结构，具备运用数学知识和计算机解决实际问题的能力，掌握先进的教育思想、教育理念和教育技术，具备中学数学教研能力，能适应现代数学教育改革发展需要的优秀数学教师。毕业生预期的就业方向为中学数学教师，</w:t>
      </w:r>
      <w:r>
        <w:rPr>
          <w:rFonts w:ascii="宋体" w:hAnsi="宋体" w:cs="宋体" w:hint="eastAsia"/>
          <w:color w:val="000000"/>
          <w:szCs w:val="21"/>
        </w:rPr>
        <w:t>或在科技、教育和金融等部门从事研究和教学工作，或继续攻读研究生学位。</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培养要求：</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本专业学生主要学习数学和应用数学的基本理论</w:t>
      </w:r>
      <w:r>
        <w:rPr>
          <w:rFonts w:hAnsi="宋体" w:hint="eastAsia"/>
          <w:szCs w:val="21"/>
        </w:rPr>
        <w:t>、基本技能和知识结构</w:t>
      </w:r>
      <w:r>
        <w:rPr>
          <w:rFonts w:ascii="宋体" w:hAnsi="宋体" w:cs="宋体" w:hint="eastAsia"/>
          <w:color w:val="000000"/>
          <w:szCs w:val="21"/>
        </w:rPr>
        <w:t>，接受教</w:t>
      </w:r>
      <w:r>
        <w:rPr>
          <w:rFonts w:ascii="宋体" w:hAnsi="宋体" w:cs="宋体" w:hint="eastAsia"/>
          <w:color w:val="000000"/>
          <w:szCs w:val="21"/>
        </w:rPr>
        <w:t>师教学技能训练和科学研究训练以及数学建模、计算机和数学软件方面的基本训练，在数学理论和应用两方面都受到良好的教育，具有较高的科学素养和较强的创新意识，具备数学教学、科学研究等方面的基本能力和较强的更新知识的能力。</w:t>
      </w:r>
    </w:p>
    <w:p w:rsidR="00000000" w:rsidRDefault="002172B7">
      <w:pPr>
        <w:spacing w:line="400" w:lineRule="exact"/>
        <w:ind w:firstLineChars="200" w:firstLine="420"/>
        <w:rPr>
          <w:rFonts w:ascii="宋体" w:hAnsi="宋体" w:cs="宋体" w:hint="eastAsia"/>
          <w:color w:val="000000"/>
          <w:szCs w:val="21"/>
        </w:rPr>
      </w:pPr>
      <w:r>
        <w:rPr>
          <w:rFonts w:ascii="宋体" w:hAnsi="宋体" w:cs="宋体" w:hint="eastAsia"/>
          <w:color w:val="000000"/>
          <w:szCs w:val="21"/>
        </w:rPr>
        <w:t>毕业生应获得以下几个方面的知识和能力：</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1</w:t>
      </w:r>
      <w:r>
        <w:rPr>
          <w:rFonts w:ascii="宋体" w:hAnsi="宋体" w:cs="宋体" w:hint="eastAsia"/>
          <w:color w:val="000000"/>
          <w:szCs w:val="21"/>
        </w:rPr>
        <w:t>）具有比较扎实的数学基础，接受严格的科学思维训练，初步掌握数学科学的思想方法；</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2</w:t>
      </w:r>
      <w:r>
        <w:rPr>
          <w:rFonts w:ascii="宋体" w:hAnsi="宋体" w:cs="宋体" w:hint="eastAsia"/>
          <w:color w:val="000000"/>
          <w:szCs w:val="21"/>
        </w:rPr>
        <w:t>）具有良好的教师职业素养，掌握中学数学学科教育教学理论，了解教育法规，掌握并能初步运用教育学、心理学以及数学教育学的基本理论，具有数学教学能力和一定的组织管理能力；</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3</w:t>
      </w:r>
      <w:r>
        <w:rPr>
          <w:rFonts w:ascii="宋体" w:hAnsi="宋体" w:cs="宋体" w:hint="eastAsia"/>
          <w:color w:val="000000"/>
          <w:szCs w:val="21"/>
        </w:rPr>
        <w:t>）具有运用数学知识建立数学模型以解决某些实际问题的初步能力；</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4</w:t>
      </w:r>
      <w:r>
        <w:rPr>
          <w:rFonts w:ascii="宋体" w:hAnsi="宋体" w:cs="宋体" w:hint="eastAsia"/>
          <w:color w:val="000000"/>
          <w:szCs w:val="21"/>
        </w:rPr>
        <w:t>）了解数学科学发展的历史概况以及当代数学的某些新发展和应用前景；</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5</w:t>
      </w:r>
      <w:r>
        <w:rPr>
          <w:rFonts w:ascii="宋体" w:hAnsi="宋体" w:cs="宋体" w:hint="eastAsia"/>
          <w:color w:val="000000"/>
          <w:szCs w:val="21"/>
        </w:rPr>
        <w:t>）能熟练使用计算机（包括常用语言、工具软件及数学软件），具有编写简单程序的能力；</w:t>
      </w:r>
    </w:p>
    <w:p w:rsidR="00000000" w:rsidRDefault="002172B7">
      <w:pPr>
        <w:spacing w:line="400" w:lineRule="exact"/>
        <w:ind w:firstLineChars="200" w:firstLine="420"/>
        <w:rPr>
          <w:rFonts w:ascii="宋体" w:hAnsi="宋体" w:cs="宋体" w:hint="eastAsia"/>
          <w:color w:val="000000"/>
          <w:szCs w:val="21"/>
        </w:rPr>
      </w:pPr>
      <w:r>
        <w:rPr>
          <w:rFonts w:ascii="宋体" w:hAnsi="宋体" w:cs="宋体" w:hint="eastAsia"/>
          <w:color w:val="000000"/>
          <w:szCs w:val="21"/>
        </w:rPr>
        <w:t>（</w:t>
      </w:r>
      <w:r>
        <w:rPr>
          <w:rFonts w:ascii="宋体" w:hAnsi="宋体" w:cs="宋体" w:hint="eastAsia"/>
          <w:color w:val="000000"/>
          <w:szCs w:val="21"/>
        </w:rPr>
        <w:t>6</w:t>
      </w:r>
      <w:r>
        <w:rPr>
          <w:rFonts w:ascii="宋体" w:hAnsi="宋体" w:cs="宋体" w:hint="eastAsia"/>
          <w:color w:val="000000"/>
          <w:szCs w:val="21"/>
        </w:rPr>
        <w:t>）</w:t>
      </w:r>
      <w:r>
        <w:rPr>
          <w:rFonts w:ascii="宋体" w:hAnsi="宋体" w:cs="宋体" w:hint="eastAsia"/>
          <w:szCs w:val="21"/>
        </w:rPr>
        <w:t>掌握信息检索方法，具有较强的文献查阅能力；</w:t>
      </w:r>
      <w:r>
        <w:rPr>
          <w:rFonts w:ascii="宋体" w:hAnsi="宋体" w:cs="宋体" w:hint="eastAsia"/>
          <w:color w:val="000000"/>
          <w:szCs w:val="21"/>
        </w:rPr>
        <w:t>具有一定的外语水平和科学研究能力；</w:t>
      </w:r>
    </w:p>
    <w:p w:rsidR="00000000" w:rsidRDefault="002172B7">
      <w:pPr>
        <w:spacing w:line="400" w:lineRule="exact"/>
        <w:ind w:firstLineChars="200" w:firstLine="420"/>
        <w:rPr>
          <w:rFonts w:ascii="宋体" w:hAnsi="宋体" w:cs="宋体" w:hint="eastAsia"/>
          <w:color w:val="000000"/>
          <w:szCs w:val="21"/>
        </w:rPr>
      </w:pPr>
      <w:r>
        <w:rPr>
          <w:rFonts w:ascii="宋体" w:hAnsi="宋体" w:cs="宋体" w:hint="eastAsia"/>
          <w:color w:val="000000"/>
          <w:szCs w:val="21"/>
        </w:rPr>
        <w:t>（</w:t>
      </w:r>
      <w:r>
        <w:rPr>
          <w:rFonts w:ascii="宋体" w:hAnsi="宋体" w:cs="宋体" w:hint="eastAsia"/>
          <w:color w:val="000000"/>
          <w:szCs w:val="21"/>
        </w:rPr>
        <w:t>7</w:t>
      </w:r>
      <w:r>
        <w:rPr>
          <w:rFonts w:ascii="宋体" w:hAnsi="宋体" w:cs="宋体" w:hint="eastAsia"/>
          <w:color w:val="000000"/>
          <w:szCs w:val="21"/>
        </w:rPr>
        <w:t>）具有坚定的教师职业信念和良好的职业道德素养和规范，热爱教育事业；</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8</w:t>
      </w:r>
      <w:r>
        <w:rPr>
          <w:rFonts w:ascii="宋体" w:hAnsi="宋体" w:cs="宋体" w:hint="eastAsia"/>
          <w:color w:val="000000"/>
          <w:szCs w:val="21"/>
        </w:rPr>
        <w:t>）具有规范的语言文字运用能力和良好的口语表达能力。</w:t>
      </w:r>
    </w:p>
    <w:p w:rsidR="00000000" w:rsidRDefault="002172B7">
      <w:pPr>
        <w:spacing w:line="400" w:lineRule="exact"/>
        <w:ind w:firstLineChars="200" w:firstLine="480"/>
        <w:rPr>
          <w:rFonts w:ascii="黑体" w:eastAsia="黑体" w:hAnsi="黑体" w:cs="黑体"/>
          <w:color w:val="000000"/>
          <w:sz w:val="24"/>
        </w:rPr>
      </w:pPr>
      <w:r>
        <w:rPr>
          <w:rFonts w:ascii="黑体" w:eastAsia="黑体" w:hAnsi="黑体" w:cs="黑体" w:hint="eastAsia"/>
          <w:color w:val="000000"/>
          <w:sz w:val="24"/>
        </w:rPr>
        <w:t>二、学制与毕业要求</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bCs/>
          <w:szCs w:val="21"/>
        </w:rPr>
        <w:t>1</w:t>
      </w:r>
      <w:r>
        <w:rPr>
          <w:rFonts w:ascii="宋体" w:hAnsi="宋体" w:cs="宋体" w:hint="eastAsia"/>
          <w:bCs/>
          <w:szCs w:val="21"/>
        </w:rPr>
        <w:t>．</w:t>
      </w:r>
      <w:r>
        <w:rPr>
          <w:rFonts w:ascii="宋体" w:hAnsi="宋体" w:cs="宋体" w:hint="eastAsia"/>
          <w:color w:val="000000"/>
          <w:szCs w:val="21"/>
        </w:rPr>
        <w:t>学制：</w:t>
      </w:r>
      <w:r>
        <w:rPr>
          <w:rFonts w:ascii="宋体" w:hAnsi="宋体" w:cs="宋体" w:hint="eastAsia"/>
          <w:szCs w:val="21"/>
        </w:rPr>
        <w:t>标准学制为</w:t>
      </w:r>
      <w:r>
        <w:rPr>
          <w:rFonts w:ascii="宋体" w:hAnsi="宋体" w:cs="宋体" w:hint="eastAsia"/>
          <w:szCs w:val="21"/>
        </w:rPr>
        <w:t>4</w:t>
      </w:r>
      <w:r>
        <w:rPr>
          <w:rFonts w:ascii="宋体" w:hAnsi="宋体" w:cs="宋体" w:hint="eastAsia"/>
          <w:szCs w:val="21"/>
        </w:rPr>
        <w:t>年</w:t>
      </w:r>
      <w:r>
        <w:rPr>
          <w:rFonts w:ascii="宋体" w:hAnsi="宋体" w:cs="宋体" w:hint="eastAsia"/>
          <w:szCs w:val="21"/>
        </w:rPr>
        <w:t>,</w:t>
      </w:r>
      <w:r>
        <w:rPr>
          <w:rFonts w:ascii="宋体" w:hAnsi="宋体" w:cs="宋体" w:hint="eastAsia"/>
          <w:szCs w:val="21"/>
        </w:rPr>
        <w:t>弹性学</w:t>
      </w:r>
      <w:r>
        <w:rPr>
          <w:rFonts w:ascii="宋体" w:hAnsi="宋体" w:cs="宋体" w:hint="eastAsia"/>
          <w:szCs w:val="21"/>
        </w:rPr>
        <w:t>习</w:t>
      </w:r>
      <w:r>
        <w:rPr>
          <w:rFonts w:ascii="宋体" w:hAnsi="宋体" w:cs="宋体" w:hint="eastAsia"/>
          <w:szCs w:val="21"/>
        </w:rPr>
        <w:t>年限</w:t>
      </w:r>
      <w:r>
        <w:rPr>
          <w:rFonts w:ascii="宋体" w:hAnsi="宋体" w:cs="宋体" w:hint="eastAsia"/>
          <w:szCs w:val="21"/>
        </w:rPr>
        <w:t>3-6</w:t>
      </w:r>
      <w:r>
        <w:rPr>
          <w:rFonts w:ascii="宋体" w:hAnsi="宋体" w:cs="宋体" w:hint="eastAsia"/>
          <w:szCs w:val="21"/>
        </w:rPr>
        <w:t>年</w:t>
      </w:r>
      <w:r>
        <w:rPr>
          <w:rFonts w:ascii="宋体" w:hAnsi="宋体" w:cs="宋体" w:hint="eastAsia"/>
          <w:color w:val="000000"/>
          <w:szCs w:val="21"/>
        </w:rPr>
        <w:t>。</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bCs/>
          <w:szCs w:val="21"/>
        </w:rPr>
        <w:t>2</w:t>
      </w:r>
      <w:r>
        <w:rPr>
          <w:rFonts w:ascii="宋体" w:hAnsi="宋体" w:cs="宋体" w:hint="eastAsia"/>
          <w:bCs/>
          <w:szCs w:val="21"/>
        </w:rPr>
        <w:t>．毕业学分</w:t>
      </w:r>
      <w:r>
        <w:rPr>
          <w:rFonts w:ascii="宋体" w:hAnsi="宋体" w:cs="宋体" w:hint="eastAsia"/>
          <w:bCs/>
          <w:szCs w:val="21"/>
        </w:rPr>
        <w:t>要求：</w:t>
      </w:r>
      <w:r>
        <w:rPr>
          <w:rFonts w:ascii="宋体" w:hAnsi="宋体" w:cs="宋体" w:hint="eastAsia"/>
          <w:szCs w:val="21"/>
        </w:rPr>
        <w:t>学生应最低修满规定的</w:t>
      </w:r>
      <w:r>
        <w:rPr>
          <w:rFonts w:ascii="宋体" w:hAnsi="宋体" w:cs="宋体" w:hint="eastAsia"/>
          <w:szCs w:val="21"/>
        </w:rPr>
        <w:t>160</w:t>
      </w:r>
      <w:r>
        <w:rPr>
          <w:rFonts w:ascii="宋体" w:hAnsi="宋体" w:cs="宋体" w:hint="eastAsia"/>
          <w:szCs w:val="21"/>
        </w:rPr>
        <w:t>学分，德、智、体达到学校规定的毕业要求，方能毕业。</w:t>
      </w:r>
    </w:p>
    <w:p w:rsidR="00000000" w:rsidRDefault="002172B7">
      <w:pPr>
        <w:spacing w:line="400" w:lineRule="exact"/>
        <w:ind w:firstLineChars="200" w:firstLine="480"/>
        <w:rPr>
          <w:rFonts w:ascii="黑体" w:eastAsia="黑体" w:hAnsi="黑体" w:cs="黑体"/>
          <w:color w:val="000000"/>
          <w:sz w:val="24"/>
        </w:rPr>
      </w:pPr>
      <w:r>
        <w:rPr>
          <w:rFonts w:ascii="黑体" w:eastAsia="黑体" w:hAnsi="黑体" w:cs="黑体" w:hint="eastAsia"/>
          <w:color w:val="000000"/>
          <w:sz w:val="24"/>
        </w:rPr>
        <w:t>三、授予学位</w:t>
      </w:r>
    </w:p>
    <w:p w:rsidR="00000000" w:rsidRDefault="002172B7">
      <w:pPr>
        <w:spacing w:line="400" w:lineRule="exact"/>
        <w:ind w:firstLineChars="200" w:firstLine="420"/>
        <w:rPr>
          <w:color w:val="000000"/>
          <w:szCs w:val="21"/>
        </w:rPr>
      </w:pPr>
      <w:r>
        <w:rPr>
          <w:color w:val="000000"/>
          <w:szCs w:val="21"/>
        </w:rPr>
        <w:t>授予学位：理学</w:t>
      </w:r>
      <w:r>
        <w:rPr>
          <w:rFonts w:hint="eastAsia"/>
          <w:color w:val="000000"/>
          <w:szCs w:val="21"/>
        </w:rPr>
        <w:t>学士</w:t>
      </w:r>
      <w:r>
        <w:rPr>
          <w:color w:val="000000"/>
          <w:szCs w:val="21"/>
        </w:rPr>
        <w:t>。</w:t>
      </w:r>
    </w:p>
    <w:p w:rsidR="00000000" w:rsidRDefault="002172B7">
      <w:pPr>
        <w:spacing w:line="400" w:lineRule="exact"/>
        <w:ind w:firstLineChars="200" w:firstLine="480"/>
        <w:rPr>
          <w:rFonts w:ascii="黑体" w:eastAsia="黑体" w:hAnsi="黑体" w:cs="黑体"/>
          <w:color w:val="000000"/>
          <w:sz w:val="24"/>
        </w:rPr>
      </w:pPr>
      <w:r>
        <w:rPr>
          <w:rFonts w:ascii="黑体" w:eastAsia="黑体" w:hAnsi="黑体" w:cs="黑体" w:hint="eastAsia"/>
          <w:color w:val="000000"/>
          <w:sz w:val="24"/>
        </w:rPr>
        <w:t>四、课程设置</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．主干学科：数学。</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．核心课程：</w:t>
      </w:r>
      <w:r>
        <w:rPr>
          <w:rFonts w:ascii="宋体" w:hAnsi="宋体" w:cs="宋体" w:hint="eastAsia"/>
          <w:color w:val="000000"/>
          <w:szCs w:val="21"/>
        </w:rPr>
        <w:t xml:space="preserve"> </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数学分析</w:t>
      </w:r>
      <w:r>
        <w:rPr>
          <w:rFonts w:ascii="宋体" w:hAnsi="宋体" w:cs="宋体" w:hint="eastAsia"/>
          <w:color w:val="000000"/>
          <w:szCs w:val="21"/>
        </w:rPr>
        <w:t>1-3</w:t>
      </w:r>
      <w:r>
        <w:rPr>
          <w:rFonts w:ascii="宋体" w:hAnsi="宋体" w:cs="宋体" w:hint="eastAsia"/>
          <w:color w:val="000000"/>
          <w:szCs w:val="21"/>
        </w:rPr>
        <w:t>、高等代数</w:t>
      </w:r>
      <w:r>
        <w:rPr>
          <w:rFonts w:ascii="宋体" w:hAnsi="宋体" w:cs="宋体" w:hint="eastAsia"/>
          <w:color w:val="000000"/>
          <w:szCs w:val="21"/>
        </w:rPr>
        <w:t>1-2</w:t>
      </w:r>
      <w:r>
        <w:rPr>
          <w:rFonts w:ascii="宋体" w:hAnsi="宋体" w:cs="宋体" w:hint="eastAsia"/>
          <w:color w:val="000000"/>
          <w:szCs w:val="21"/>
        </w:rPr>
        <w:t>、解析几何、常微分方程、概率论与数理统计</w:t>
      </w:r>
      <w:r>
        <w:rPr>
          <w:rFonts w:ascii="宋体" w:hAnsi="宋体" w:cs="宋体" w:hint="eastAsia"/>
          <w:color w:val="000000"/>
          <w:szCs w:val="21"/>
        </w:rPr>
        <w:t>1-2</w:t>
      </w:r>
      <w:r>
        <w:rPr>
          <w:rFonts w:ascii="宋体" w:hAnsi="宋体" w:cs="宋体" w:hint="eastAsia"/>
          <w:color w:val="000000"/>
          <w:szCs w:val="21"/>
        </w:rPr>
        <w:t>、初等数学研究、数学建模、教育学基础、现代教育技术、师德与法规、数学学科课程教学法等。</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lastRenderedPageBreak/>
        <w:t>3</w:t>
      </w:r>
      <w:r>
        <w:rPr>
          <w:rFonts w:ascii="宋体" w:hAnsi="宋体" w:cs="宋体" w:hint="eastAsia"/>
          <w:color w:val="000000"/>
          <w:szCs w:val="21"/>
        </w:rPr>
        <w:t>．主要实践性教学环节：教师技能训练、微格与片段教学、数学软件及实验、</w:t>
      </w:r>
      <w:r w:rsidR="000F72A8">
        <w:rPr>
          <w:rFonts w:ascii="宋体" w:hAnsi="宋体" w:cs="宋体" w:hint="eastAsia"/>
          <w:color w:val="000000"/>
          <w:szCs w:val="21"/>
        </w:rPr>
        <w:t>大学物理实验、</w:t>
      </w:r>
      <w:r>
        <w:rPr>
          <w:rFonts w:ascii="宋体" w:hAnsi="宋体" w:cs="宋体" w:hint="eastAsia"/>
          <w:color w:val="000000"/>
          <w:szCs w:val="21"/>
        </w:rPr>
        <w:t>社会调查（实践）、教育见习、教育实习和毕业论文等。</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4</w:t>
      </w:r>
      <w:r>
        <w:rPr>
          <w:rFonts w:ascii="宋体" w:hAnsi="宋体" w:cs="宋体" w:hint="eastAsia"/>
          <w:color w:val="000000"/>
          <w:szCs w:val="21"/>
        </w:rPr>
        <w:t>、主要专业实验：数学建模实验、数学软件实验、数理统</w:t>
      </w:r>
      <w:r>
        <w:rPr>
          <w:rFonts w:ascii="宋体" w:hAnsi="宋体" w:cs="宋体" w:hint="eastAsia"/>
          <w:color w:val="000000"/>
          <w:szCs w:val="21"/>
        </w:rPr>
        <w:t>计实验、数值分析实验、计算机基础实验。</w:t>
      </w:r>
    </w:p>
    <w:p w:rsidR="00000000" w:rsidRDefault="002172B7">
      <w:pPr>
        <w:spacing w:line="400" w:lineRule="exact"/>
        <w:ind w:firstLineChars="200" w:firstLine="420"/>
        <w:rPr>
          <w:color w:val="000000"/>
          <w:szCs w:val="21"/>
        </w:rPr>
      </w:pPr>
      <w:r>
        <w:rPr>
          <w:rFonts w:ascii="宋体" w:hAnsi="宋体" w:cs="宋体" w:hint="eastAsia"/>
          <w:color w:val="000000"/>
          <w:szCs w:val="21"/>
        </w:rPr>
        <w:t>5</w:t>
      </w:r>
      <w:r>
        <w:rPr>
          <w:rFonts w:ascii="宋体" w:hAnsi="宋体" w:cs="宋体" w:hint="eastAsia"/>
          <w:color w:val="000000"/>
          <w:szCs w:val="21"/>
        </w:rPr>
        <w:t>．课程结构比例：</w:t>
      </w:r>
      <w:r>
        <w:rPr>
          <w:rFonts w:ascii="宋体" w:hAnsi="宋体" w:cs="宋体" w:hint="eastAsia"/>
          <w:color w:val="000000"/>
          <w:szCs w:val="21"/>
        </w:rPr>
        <w:t xml:space="preserve"> </w:t>
      </w:r>
    </w:p>
    <w:p w:rsidR="00000000" w:rsidRDefault="002172B7">
      <w:pPr>
        <w:spacing w:line="400" w:lineRule="exact"/>
        <w:ind w:firstLineChars="200" w:firstLine="482"/>
        <w:jc w:val="left"/>
        <w:rPr>
          <w:rFonts w:ascii="宋体" w:hAnsi="宋体" w:cs="宋体"/>
          <w:b/>
          <w:color w:val="C00000"/>
          <w:szCs w:val="21"/>
        </w:rPr>
      </w:pPr>
      <w:r>
        <w:rPr>
          <w:rFonts w:hAnsi="宋体" w:hint="eastAsia"/>
          <w:b/>
          <w:color w:val="000000"/>
          <w:sz w:val="24"/>
        </w:rPr>
        <w:t xml:space="preserve">                  </w:t>
      </w:r>
      <w:r>
        <w:rPr>
          <w:rFonts w:hAnsi="宋体" w:hint="eastAsia"/>
          <w:b/>
          <w:color w:val="C00000"/>
          <w:sz w:val="24"/>
        </w:rPr>
        <w:t xml:space="preserve"> </w:t>
      </w:r>
      <w:r>
        <w:rPr>
          <w:rFonts w:hAnsi="宋体" w:hint="eastAsia"/>
          <w:b/>
          <w:color w:val="C00000"/>
          <w:szCs w:val="21"/>
        </w:rPr>
        <w:t xml:space="preserve"> </w:t>
      </w:r>
      <w:r>
        <w:rPr>
          <w:rFonts w:ascii="宋体" w:hAnsi="宋体" w:cs="宋体" w:hint="eastAsia"/>
          <w:b/>
          <w:color w:val="C00000"/>
          <w:szCs w:val="21"/>
        </w:rPr>
        <w:t>各类课程模块学时、学分分布表</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087"/>
        <w:gridCol w:w="823"/>
        <w:gridCol w:w="941"/>
        <w:gridCol w:w="1446"/>
        <w:gridCol w:w="300"/>
        <w:gridCol w:w="840"/>
        <w:gridCol w:w="1047"/>
        <w:gridCol w:w="1042"/>
      </w:tblGrid>
      <w:tr w:rsidR="00000000">
        <w:trPr>
          <w:jc w:val="center"/>
        </w:trPr>
        <w:tc>
          <w:tcPr>
            <w:tcW w:w="3558" w:type="dxa"/>
            <w:gridSpan w:val="3"/>
            <w:vMerge w:val="restart"/>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课程模块</w:t>
            </w:r>
          </w:p>
        </w:tc>
        <w:tc>
          <w:tcPr>
            <w:tcW w:w="3527" w:type="dxa"/>
            <w:gridSpan w:val="4"/>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学时分布</w:t>
            </w:r>
          </w:p>
        </w:tc>
        <w:tc>
          <w:tcPr>
            <w:tcW w:w="2089" w:type="dxa"/>
            <w:gridSpan w:val="2"/>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学分分布</w:t>
            </w:r>
          </w:p>
        </w:tc>
      </w:tr>
      <w:tr w:rsidR="00000000">
        <w:trPr>
          <w:jc w:val="center"/>
        </w:trPr>
        <w:tc>
          <w:tcPr>
            <w:tcW w:w="3558" w:type="dxa"/>
            <w:gridSpan w:val="3"/>
            <w:vMerge/>
            <w:vAlign w:val="center"/>
          </w:tcPr>
          <w:p w:rsidR="00000000" w:rsidRDefault="002172B7">
            <w:pPr>
              <w:widowControl/>
              <w:spacing w:line="400" w:lineRule="exact"/>
              <w:jc w:val="center"/>
              <w:rPr>
                <w:rFonts w:ascii="宋体" w:hAnsi="宋体" w:cs="宋体"/>
                <w:kern w:val="0"/>
                <w:szCs w:val="21"/>
              </w:rPr>
            </w:pPr>
          </w:p>
        </w:tc>
        <w:tc>
          <w:tcPr>
            <w:tcW w:w="941"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学时数</w:t>
            </w:r>
          </w:p>
        </w:tc>
        <w:tc>
          <w:tcPr>
            <w:tcW w:w="1446"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比例</w:t>
            </w:r>
            <w:r>
              <w:rPr>
                <w:rFonts w:ascii="宋体" w:hAnsi="宋体" w:cs="宋体" w:hint="eastAsia"/>
                <w:kern w:val="0"/>
                <w:szCs w:val="21"/>
              </w:rPr>
              <w:t>(%)</w:t>
            </w:r>
          </w:p>
        </w:tc>
        <w:tc>
          <w:tcPr>
            <w:tcW w:w="1140" w:type="dxa"/>
            <w:gridSpan w:val="2"/>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其中实践学时</w:t>
            </w:r>
          </w:p>
        </w:tc>
        <w:tc>
          <w:tcPr>
            <w:tcW w:w="1047"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学分数</w:t>
            </w:r>
          </w:p>
        </w:tc>
        <w:tc>
          <w:tcPr>
            <w:tcW w:w="1042"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比例</w:t>
            </w:r>
            <w:r>
              <w:rPr>
                <w:rFonts w:ascii="宋体" w:hAnsi="宋体" w:cs="宋体" w:hint="eastAsia"/>
                <w:kern w:val="0"/>
                <w:szCs w:val="21"/>
              </w:rPr>
              <w:t>(%)</w:t>
            </w:r>
          </w:p>
        </w:tc>
      </w:tr>
      <w:tr w:rsidR="00000000">
        <w:trPr>
          <w:jc w:val="center"/>
        </w:trPr>
        <w:tc>
          <w:tcPr>
            <w:tcW w:w="2735" w:type="dxa"/>
            <w:gridSpan w:val="2"/>
            <w:vMerge w:val="restart"/>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通识课程</w:t>
            </w:r>
          </w:p>
        </w:tc>
        <w:tc>
          <w:tcPr>
            <w:tcW w:w="823"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必修</w:t>
            </w:r>
          </w:p>
        </w:tc>
        <w:tc>
          <w:tcPr>
            <w:tcW w:w="941" w:type="dxa"/>
            <w:vAlign w:val="center"/>
          </w:tcPr>
          <w:p w:rsidR="00000000" w:rsidRDefault="002172B7">
            <w:pPr>
              <w:widowControl/>
              <w:jc w:val="center"/>
              <w:rPr>
                <w:kern w:val="0"/>
                <w:szCs w:val="21"/>
              </w:rPr>
            </w:pPr>
            <w:r>
              <w:rPr>
                <w:szCs w:val="21"/>
              </w:rPr>
              <w:t>768</w:t>
            </w:r>
          </w:p>
        </w:tc>
        <w:tc>
          <w:tcPr>
            <w:tcW w:w="1446" w:type="dxa"/>
            <w:vAlign w:val="center"/>
          </w:tcPr>
          <w:p w:rsidR="00000000" w:rsidRDefault="002172B7" w:rsidP="000F72A8">
            <w:pPr>
              <w:jc w:val="center"/>
              <w:rPr>
                <w:szCs w:val="21"/>
              </w:rPr>
            </w:pPr>
            <w:r>
              <w:rPr>
                <w:szCs w:val="21"/>
              </w:rPr>
              <w:t>20.</w:t>
            </w:r>
            <w:r w:rsidR="000F72A8">
              <w:rPr>
                <w:rFonts w:hint="eastAsia"/>
                <w:szCs w:val="21"/>
              </w:rPr>
              <w:t>75</w:t>
            </w:r>
            <w:r>
              <w:rPr>
                <w:szCs w:val="21"/>
              </w:rPr>
              <w:t>%</w:t>
            </w:r>
          </w:p>
        </w:tc>
        <w:tc>
          <w:tcPr>
            <w:tcW w:w="1140" w:type="dxa"/>
            <w:gridSpan w:val="2"/>
            <w:vAlign w:val="center"/>
          </w:tcPr>
          <w:p w:rsidR="00000000" w:rsidRDefault="002172B7">
            <w:pPr>
              <w:jc w:val="center"/>
              <w:rPr>
                <w:szCs w:val="21"/>
              </w:rPr>
            </w:pPr>
            <w:r>
              <w:rPr>
                <w:szCs w:val="21"/>
              </w:rPr>
              <w:t>310</w:t>
            </w:r>
          </w:p>
        </w:tc>
        <w:tc>
          <w:tcPr>
            <w:tcW w:w="1047" w:type="dxa"/>
            <w:vAlign w:val="center"/>
          </w:tcPr>
          <w:p w:rsidR="00000000" w:rsidRDefault="002172B7">
            <w:pPr>
              <w:jc w:val="center"/>
              <w:rPr>
                <w:szCs w:val="21"/>
              </w:rPr>
            </w:pPr>
            <w:r>
              <w:rPr>
                <w:szCs w:val="21"/>
              </w:rPr>
              <w:t>40</w:t>
            </w:r>
          </w:p>
        </w:tc>
        <w:tc>
          <w:tcPr>
            <w:tcW w:w="1042" w:type="dxa"/>
            <w:vAlign w:val="center"/>
          </w:tcPr>
          <w:p w:rsidR="00000000" w:rsidRDefault="002172B7">
            <w:pPr>
              <w:jc w:val="center"/>
              <w:rPr>
                <w:szCs w:val="21"/>
              </w:rPr>
            </w:pPr>
            <w:r>
              <w:rPr>
                <w:szCs w:val="21"/>
              </w:rPr>
              <w:t>25.00%</w:t>
            </w:r>
          </w:p>
        </w:tc>
      </w:tr>
      <w:tr w:rsidR="00000000">
        <w:trPr>
          <w:jc w:val="center"/>
        </w:trPr>
        <w:tc>
          <w:tcPr>
            <w:tcW w:w="2735" w:type="dxa"/>
            <w:gridSpan w:val="2"/>
            <w:vMerge/>
            <w:vAlign w:val="center"/>
          </w:tcPr>
          <w:p w:rsidR="00000000" w:rsidRDefault="002172B7">
            <w:pPr>
              <w:widowControl/>
              <w:spacing w:line="400" w:lineRule="exact"/>
              <w:jc w:val="center"/>
              <w:rPr>
                <w:rFonts w:ascii="宋体" w:hAnsi="宋体" w:cs="宋体"/>
                <w:kern w:val="0"/>
                <w:szCs w:val="21"/>
              </w:rPr>
            </w:pPr>
          </w:p>
        </w:tc>
        <w:tc>
          <w:tcPr>
            <w:tcW w:w="823"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选修</w:t>
            </w:r>
          </w:p>
        </w:tc>
        <w:tc>
          <w:tcPr>
            <w:tcW w:w="941" w:type="dxa"/>
            <w:vAlign w:val="center"/>
          </w:tcPr>
          <w:p w:rsidR="00000000" w:rsidRDefault="002172B7">
            <w:pPr>
              <w:jc w:val="center"/>
              <w:rPr>
                <w:szCs w:val="21"/>
              </w:rPr>
            </w:pPr>
            <w:r>
              <w:rPr>
                <w:szCs w:val="21"/>
              </w:rPr>
              <w:t>160</w:t>
            </w:r>
          </w:p>
        </w:tc>
        <w:tc>
          <w:tcPr>
            <w:tcW w:w="1446" w:type="dxa"/>
            <w:vAlign w:val="center"/>
          </w:tcPr>
          <w:p w:rsidR="00000000" w:rsidRDefault="002172B7" w:rsidP="000F72A8">
            <w:pPr>
              <w:jc w:val="center"/>
              <w:rPr>
                <w:szCs w:val="21"/>
              </w:rPr>
            </w:pPr>
            <w:r>
              <w:rPr>
                <w:szCs w:val="21"/>
              </w:rPr>
              <w:t>4.3</w:t>
            </w:r>
            <w:r w:rsidR="000F72A8">
              <w:rPr>
                <w:rFonts w:hint="eastAsia"/>
                <w:szCs w:val="21"/>
              </w:rPr>
              <w:t>2</w:t>
            </w:r>
            <w:r>
              <w:rPr>
                <w:szCs w:val="21"/>
              </w:rPr>
              <w:t>%</w:t>
            </w:r>
          </w:p>
        </w:tc>
        <w:tc>
          <w:tcPr>
            <w:tcW w:w="1140" w:type="dxa"/>
            <w:gridSpan w:val="2"/>
            <w:vAlign w:val="center"/>
          </w:tcPr>
          <w:p w:rsidR="00000000" w:rsidRDefault="002172B7">
            <w:pPr>
              <w:jc w:val="center"/>
              <w:rPr>
                <w:rFonts w:ascii="宋体" w:hAnsi="宋体" w:cs="宋体"/>
                <w:szCs w:val="21"/>
              </w:rPr>
            </w:pPr>
            <w:r>
              <w:rPr>
                <w:rFonts w:hint="eastAsia"/>
                <w:szCs w:val="21"/>
              </w:rPr>
              <w:t>10</w:t>
            </w:r>
          </w:p>
        </w:tc>
        <w:tc>
          <w:tcPr>
            <w:tcW w:w="1047" w:type="dxa"/>
            <w:vAlign w:val="center"/>
          </w:tcPr>
          <w:p w:rsidR="00000000" w:rsidRDefault="002172B7">
            <w:pPr>
              <w:jc w:val="center"/>
              <w:rPr>
                <w:rFonts w:hint="eastAsia"/>
                <w:szCs w:val="21"/>
              </w:rPr>
            </w:pPr>
            <w:r>
              <w:rPr>
                <w:szCs w:val="21"/>
              </w:rPr>
              <w:t>10</w:t>
            </w:r>
          </w:p>
        </w:tc>
        <w:tc>
          <w:tcPr>
            <w:tcW w:w="1042" w:type="dxa"/>
            <w:vAlign w:val="center"/>
          </w:tcPr>
          <w:p w:rsidR="00000000" w:rsidRDefault="002172B7">
            <w:pPr>
              <w:jc w:val="center"/>
              <w:rPr>
                <w:szCs w:val="21"/>
              </w:rPr>
            </w:pPr>
            <w:r>
              <w:rPr>
                <w:szCs w:val="21"/>
              </w:rPr>
              <w:t>6.25%</w:t>
            </w:r>
          </w:p>
        </w:tc>
      </w:tr>
      <w:tr w:rsidR="00000000">
        <w:trPr>
          <w:jc w:val="center"/>
        </w:trPr>
        <w:tc>
          <w:tcPr>
            <w:tcW w:w="2735" w:type="dxa"/>
            <w:gridSpan w:val="2"/>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学科基础课程</w:t>
            </w:r>
          </w:p>
        </w:tc>
        <w:tc>
          <w:tcPr>
            <w:tcW w:w="823"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必修</w:t>
            </w:r>
          </w:p>
        </w:tc>
        <w:tc>
          <w:tcPr>
            <w:tcW w:w="941" w:type="dxa"/>
            <w:vAlign w:val="center"/>
          </w:tcPr>
          <w:p w:rsidR="00000000" w:rsidRDefault="002172B7" w:rsidP="000F72A8">
            <w:pPr>
              <w:jc w:val="center"/>
              <w:rPr>
                <w:szCs w:val="21"/>
              </w:rPr>
            </w:pPr>
            <w:r>
              <w:rPr>
                <w:szCs w:val="21"/>
              </w:rPr>
              <w:t>6</w:t>
            </w:r>
            <w:r w:rsidR="000F72A8">
              <w:rPr>
                <w:rFonts w:hint="eastAsia"/>
                <w:szCs w:val="21"/>
              </w:rPr>
              <w:t>48</w:t>
            </w:r>
          </w:p>
        </w:tc>
        <w:tc>
          <w:tcPr>
            <w:tcW w:w="1446" w:type="dxa"/>
            <w:vAlign w:val="center"/>
          </w:tcPr>
          <w:p w:rsidR="00000000" w:rsidRDefault="002172B7" w:rsidP="000F72A8">
            <w:pPr>
              <w:jc w:val="center"/>
              <w:rPr>
                <w:szCs w:val="21"/>
              </w:rPr>
            </w:pPr>
            <w:r>
              <w:rPr>
                <w:szCs w:val="21"/>
              </w:rPr>
              <w:t>1</w:t>
            </w:r>
            <w:r w:rsidR="000F72A8">
              <w:rPr>
                <w:rFonts w:hint="eastAsia"/>
                <w:szCs w:val="21"/>
              </w:rPr>
              <w:t>7.5</w:t>
            </w:r>
            <w:r>
              <w:rPr>
                <w:szCs w:val="21"/>
              </w:rPr>
              <w:t>%</w:t>
            </w:r>
          </w:p>
        </w:tc>
        <w:tc>
          <w:tcPr>
            <w:tcW w:w="1140" w:type="dxa"/>
            <w:gridSpan w:val="2"/>
            <w:vAlign w:val="center"/>
          </w:tcPr>
          <w:p w:rsidR="00000000" w:rsidRDefault="000F72A8">
            <w:pPr>
              <w:jc w:val="center"/>
              <w:rPr>
                <w:rFonts w:ascii="宋体" w:hAnsi="宋体" w:cs="宋体"/>
                <w:szCs w:val="21"/>
              </w:rPr>
            </w:pPr>
            <w:r>
              <w:rPr>
                <w:rFonts w:ascii="宋体" w:hAnsi="宋体" w:cs="宋体" w:hint="eastAsia"/>
                <w:szCs w:val="21"/>
              </w:rPr>
              <w:t>21</w:t>
            </w:r>
          </w:p>
        </w:tc>
        <w:tc>
          <w:tcPr>
            <w:tcW w:w="1047" w:type="dxa"/>
            <w:vAlign w:val="center"/>
          </w:tcPr>
          <w:p w:rsidR="00000000" w:rsidRDefault="002172B7">
            <w:pPr>
              <w:jc w:val="center"/>
              <w:rPr>
                <w:rFonts w:hint="eastAsia"/>
                <w:szCs w:val="21"/>
              </w:rPr>
            </w:pPr>
            <w:r>
              <w:rPr>
                <w:szCs w:val="21"/>
              </w:rPr>
              <w:t>39</w:t>
            </w:r>
          </w:p>
        </w:tc>
        <w:tc>
          <w:tcPr>
            <w:tcW w:w="1042" w:type="dxa"/>
            <w:vAlign w:val="center"/>
          </w:tcPr>
          <w:p w:rsidR="00000000" w:rsidRDefault="002172B7">
            <w:pPr>
              <w:jc w:val="center"/>
              <w:rPr>
                <w:szCs w:val="21"/>
              </w:rPr>
            </w:pPr>
            <w:r>
              <w:rPr>
                <w:szCs w:val="21"/>
              </w:rPr>
              <w:t>24.3</w:t>
            </w:r>
            <w:r>
              <w:rPr>
                <w:rFonts w:hint="eastAsia"/>
                <w:szCs w:val="21"/>
              </w:rPr>
              <w:t>7</w:t>
            </w:r>
            <w:r>
              <w:rPr>
                <w:szCs w:val="21"/>
              </w:rPr>
              <w:t>%</w:t>
            </w:r>
          </w:p>
        </w:tc>
      </w:tr>
      <w:tr w:rsidR="00000000">
        <w:trPr>
          <w:jc w:val="center"/>
        </w:trPr>
        <w:tc>
          <w:tcPr>
            <w:tcW w:w="2735" w:type="dxa"/>
            <w:gridSpan w:val="2"/>
            <w:vMerge w:val="restart"/>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专业课程</w:t>
            </w:r>
          </w:p>
        </w:tc>
        <w:tc>
          <w:tcPr>
            <w:tcW w:w="823"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必修</w:t>
            </w:r>
          </w:p>
        </w:tc>
        <w:tc>
          <w:tcPr>
            <w:tcW w:w="941" w:type="dxa"/>
            <w:vAlign w:val="center"/>
          </w:tcPr>
          <w:p w:rsidR="00000000" w:rsidRDefault="002172B7">
            <w:pPr>
              <w:jc w:val="center"/>
              <w:rPr>
                <w:szCs w:val="21"/>
              </w:rPr>
            </w:pPr>
            <w:r>
              <w:rPr>
                <w:szCs w:val="21"/>
              </w:rPr>
              <w:t>224</w:t>
            </w:r>
          </w:p>
        </w:tc>
        <w:tc>
          <w:tcPr>
            <w:tcW w:w="1446" w:type="dxa"/>
            <w:vAlign w:val="center"/>
          </w:tcPr>
          <w:p w:rsidR="00000000" w:rsidRDefault="002172B7" w:rsidP="000F72A8">
            <w:pPr>
              <w:jc w:val="center"/>
              <w:rPr>
                <w:szCs w:val="21"/>
              </w:rPr>
            </w:pPr>
            <w:r>
              <w:rPr>
                <w:szCs w:val="21"/>
              </w:rPr>
              <w:t>6.0</w:t>
            </w:r>
            <w:r w:rsidR="000F72A8">
              <w:rPr>
                <w:rFonts w:hint="eastAsia"/>
                <w:szCs w:val="21"/>
              </w:rPr>
              <w:t>5</w:t>
            </w:r>
            <w:r>
              <w:rPr>
                <w:szCs w:val="21"/>
              </w:rPr>
              <w:t>%</w:t>
            </w:r>
          </w:p>
        </w:tc>
        <w:tc>
          <w:tcPr>
            <w:tcW w:w="1140" w:type="dxa"/>
            <w:gridSpan w:val="2"/>
            <w:vAlign w:val="center"/>
          </w:tcPr>
          <w:p w:rsidR="00000000" w:rsidRDefault="002172B7">
            <w:pPr>
              <w:jc w:val="center"/>
              <w:rPr>
                <w:szCs w:val="21"/>
              </w:rPr>
            </w:pPr>
            <w:r>
              <w:rPr>
                <w:szCs w:val="21"/>
              </w:rPr>
              <w:t>48</w:t>
            </w:r>
          </w:p>
        </w:tc>
        <w:tc>
          <w:tcPr>
            <w:tcW w:w="1047" w:type="dxa"/>
            <w:vAlign w:val="center"/>
          </w:tcPr>
          <w:p w:rsidR="00000000" w:rsidRDefault="002172B7">
            <w:pPr>
              <w:jc w:val="center"/>
              <w:rPr>
                <w:szCs w:val="21"/>
              </w:rPr>
            </w:pPr>
            <w:r>
              <w:rPr>
                <w:szCs w:val="21"/>
              </w:rPr>
              <w:t>13</w:t>
            </w:r>
          </w:p>
        </w:tc>
        <w:tc>
          <w:tcPr>
            <w:tcW w:w="1042" w:type="dxa"/>
            <w:vAlign w:val="center"/>
          </w:tcPr>
          <w:p w:rsidR="00000000" w:rsidRDefault="002172B7">
            <w:pPr>
              <w:jc w:val="center"/>
              <w:rPr>
                <w:szCs w:val="21"/>
              </w:rPr>
            </w:pPr>
            <w:r>
              <w:rPr>
                <w:szCs w:val="21"/>
              </w:rPr>
              <w:t>8.1</w:t>
            </w:r>
            <w:r>
              <w:rPr>
                <w:rFonts w:hint="eastAsia"/>
                <w:szCs w:val="21"/>
              </w:rPr>
              <w:t>2</w:t>
            </w:r>
            <w:r>
              <w:rPr>
                <w:szCs w:val="21"/>
              </w:rPr>
              <w:t>%</w:t>
            </w:r>
          </w:p>
        </w:tc>
      </w:tr>
      <w:tr w:rsidR="00000000">
        <w:trPr>
          <w:jc w:val="center"/>
        </w:trPr>
        <w:tc>
          <w:tcPr>
            <w:tcW w:w="2735" w:type="dxa"/>
            <w:gridSpan w:val="2"/>
            <w:vMerge/>
            <w:vAlign w:val="center"/>
          </w:tcPr>
          <w:p w:rsidR="00000000" w:rsidRDefault="002172B7">
            <w:pPr>
              <w:widowControl/>
              <w:spacing w:line="400" w:lineRule="exact"/>
              <w:jc w:val="center"/>
              <w:rPr>
                <w:rFonts w:ascii="宋体" w:hAnsi="宋体" w:cs="宋体"/>
                <w:kern w:val="0"/>
                <w:szCs w:val="21"/>
              </w:rPr>
            </w:pPr>
          </w:p>
        </w:tc>
        <w:tc>
          <w:tcPr>
            <w:tcW w:w="823"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选修</w:t>
            </w:r>
          </w:p>
        </w:tc>
        <w:tc>
          <w:tcPr>
            <w:tcW w:w="941" w:type="dxa"/>
            <w:vAlign w:val="center"/>
          </w:tcPr>
          <w:p w:rsidR="00000000" w:rsidRDefault="002172B7">
            <w:pPr>
              <w:jc w:val="center"/>
              <w:rPr>
                <w:szCs w:val="21"/>
              </w:rPr>
            </w:pPr>
            <w:r>
              <w:rPr>
                <w:szCs w:val="21"/>
              </w:rPr>
              <w:t>320</w:t>
            </w:r>
          </w:p>
        </w:tc>
        <w:tc>
          <w:tcPr>
            <w:tcW w:w="1446" w:type="dxa"/>
            <w:vAlign w:val="center"/>
          </w:tcPr>
          <w:p w:rsidR="00000000" w:rsidRDefault="002172B7" w:rsidP="000F72A8">
            <w:pPr>
              <w:jc w:val="center"/>
              <w:rPr>
                <w:szCs w:val="21"/>
              </w:rPr>
            </w:pPr>
            <w:r>
              <w:rPr>
                <w:szCs w:val="21"/>
              </w:rPr>
              <w:t>8.</w:t>
            </w:r>
            <w:r w:rsidR="000F72A8">
              <w:rPr>
                <w:rFonts w:hint="eastAsia"/>
                <w:szCs w:val="21"/>
              </w:rPr>
              <w:t>65</w:t>
            </w:r>
            <w:r>
              <w:rPr>
                <w:szCs w:val="21"/>
              </w:rPr>
              <w:t>%</w:t>
            </w:r>
          </w:p>
        </w:tc>
        <w:tc>
          <w:tcPr>
            <w:tcW w:w="1140" w:type="dxa"/>
            <w:gridSpan w:val="2"/>
            <w:vAlign w:val="center"/>
          </w:tcPr>
          <w:p w:rsidR="00000000" w:rsidRDefault="002172B7">
            <w:pPr>
              <w:jc w:val="center"/>
              <w:rPr>
                <w:szCs w:val="21"/>
              </w:rPr>
            </w:pPr>
            <w:r>
              <w:rPr>
                <w:szCs w:val="21"/>
              </w:rPr>
              <w:t>32</w:t>
            </w:r>
          </w:p>
        </w:tc>
        <w:tc>
          <w:tcPr>
            <w:tcW w:w="1047" w:type="dxa"/>
            <w:vAlign w:val="center"/>
          </w:tcPr>
          <w:p w:rsidR="00000000" w:rsidRDefault="002172B7">
            <w:pPr>
              <w:jc w:val="center"/>
              <w:rPr>
                <w:szCs w:val="21"/>
              </w:rPr>
            </w:pPr>
            <w:r>
              <w:rPr>
                <w:szCs w:val="21"/>
              </w:rPr>
              <w:t>19</w:t>
            </w:r>
          </w:p>
        </w:tc>
        <w:tc>
          <w:tcPr>
            <w:tcW w:w="1042" w:type="dxa"/>
            <w:vAlign w:val="center"/>
          </w:tcPr>
          <w:p w:rsidR="00000000" w:rsidRDefault="002172B7">
            <w:pPr>
              <w:jc w:val="center"/>
              <w:rPr>
                <w:szCs w:val="21"/>
              </w:rPr>
            </w:pPr>
            <w:r>
              <w:rPr>
                <w:szCs w:val="21"/>
              </w:rPr>
              <w:t>11.88%</w:t>
            </w:r>
          </w:p>
        </w:tc>
      </w:tr>
      <w:tr w:rsidR="00000000">
        <w:trPr>
          <w:jc w:val="center"/>
        </w:trPr>
        <w:tc>
          <w:tcPr>
            <w:tcW w:w="2735" w:type="dxa"/>
            <w:gridSpan w:val="2"/>
            <w:vMerge w:val="restart"/>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教师教育课程</w:t>
            </w:r>
          </w:p>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（师范类专业填写）</w:t>
            </w:r>
          </w:p>
        </w:tc>
        <w:tc>
          <w:tcPr>
            <w:tcW w:w="823"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必修</w:t>
            </w:r>
          </w:p>
        </w:tc>
        <w:tc>
          <w:tcPr>
            <w:tcW w:w="941" w:type="dxa"/>
            <w:vAlign w:val="center"/>
          </w:tcPr>
          <w:p w:rsidR="00000000" w:rsidRDefault="002172B7">
            <w:pPr>
              <w:jc w:val="center"/>
              <w:rPr>
                <w:szCs w:val="21"/>
              </w:rPr>
            </w:pPr>
            <w:r>
              <w:rPr>
                <w:szCs w:val="21"/>
              </w:rPr>
              <w:t>288</w:t>
            </w:r>
          </w:p>
        </w:tc>
        <w:tc>
          <w:tcPr>
            <w:tcW w:w="1446" w:type="dxa"/>
            <w:vAlign w:val="center"/>
          </w:tcPr>
          <w:p w:rsidR="00000000" w:rsidRDefault="002172B7" w:rsidP="000F72A8">
            <w:pPr>
              <w:jc w:val="center"/>
              <w:rPr>
                <w:szCs w:val="21"/>
              </w:rPr>
            </w:pPr>
            <w:r>
              <w:rPr>
                <w:szCs w:val="21"/>
              </w:rPr>
              <w:t>7.</w:t>
            </w:r>
            <w:r w:rsidR="000F72A8">
              <w:rPr>
                <w:rFonts w:hint="eastAsia"/>
                <w:szCs w:val="21"/>
              </w:rPr>
              <w:t>78</w:t>
            </w:r>
            <w:r>
              <w:rPr>
                <w:szCs w:val="21"/>
              </w:rPr>
              <w:t>%</w:t>
            </w:r>
          </w:p>
        </w:tc>
        <w:tc>
          <w:tcPr>
            <w:tcW w:w="1140" w:type="dxa"/>
            <w:gridSpan w:val="2"/>
            <w:vAlign w:val="center"/>
          </w:tcPr>
          <w:p w:rsidR="00000000" w:rsidRDefault="002172B7">
            <w:pPr>
              <w:jc w:val="center"/>
              <w:rPr>
                <w:rFonts w:ascii="宋体" w:hAnsi="宋体" w:cs="宋体"/>
                <w:szCs w:val="21"/>
              </w:rPr>
            </w:pPr>
            <w:r>
              <w:rPr>
                <w:rFonts w:hint="eastAsia"/>
                <w:szCs w:val="21"/>
              </w:rPr>
              <w:t>118</w:t>
            </w:r>
          </w:p>
        </w:tc>
        <w:tc>
          <w:tcPr>
            <w:tcW w:w="1047" w:type="dxa"/>
            <w:vAlign w:val="center"/>
          </w:tcPr>
          <w:p w:rsidR="00000000" w:rsidRDefault="002172B7">
            <w:pPr>
              <w:jc w:val="center"/>
              <w:rPr>
                <w:rFonts w:hint="eastAsia"/>
                <w:szCs w:val="21"/>
              </w:rPr>
            </w:pPr>
            <w:r>
              <w:rPr>
                <w:szCs w:val="21"/>
              </w:rPr>
              <w:t>14</w:t>
            </w:r>
          </w:p>
        </w:tc>
        <w:tc>
          <w:tcPr>
            <w:tcW w:w="1042" w:type="dxa"/>
            <w:vAlign w:val="center"/>
          </w:tcPr>
          <w:p w:rsidR="00000000" w:rsidRDefault="002172B7">
            <w:pPr>
              <w:jc w:val="center"/>
              <w:rPr>
                <w:szCs w:val="21"/>
              </w:rPr>
            </w:pPr>
            <w:r>
              <w:rPr>
                <w:szCs w:val="21"/>
              </w:rPr>
              <w:t>8.75%</w:t>
            </w:r>
          </w:p>
        </w:tc>
      </w:tr>
      <w:tr w:rsidR="00000000">
        <w:trPr>
          <w:jc w:val="center"/>
        </w:trPr>
        <w:tc>
          <w:tcPr>
            <w:tcW w:w="2735" w:type="dxa"/>
            <w:gridSpan w:val="2"/>
            <w:vMerge/>
            <w:vAlign w:val="center"/>
          </w:tcPr>
          <w:p w:rsidR="00000000" w:rsidRDefault="002172B7">
            <w:pPr>
              <w:widowControl/>
              <w:spacing w:line="400" w:lineRule="exact"/>
              <w:jc w:val="center"/>
              <w:rPr>
                <w:rFonts w:ascii="宋体" w:hAnsi="宋体" w:cs="宋体"/>
                <w:kern w:val="0"/>
                <w:szCs w:val="21"/>
              </w:rPr>
            </w:pPr>
          </w:p>
        </w:tc>
        <w:tc>
          <w:tcPr>
            <w:tcW w:w="823" w:type="dxa"/>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选修</w:t>
            </w:r>
          </w:p>
        </w:tc>
        <w:tc>
          <w:tcPr>
            <w:tcW w:w="941" w:type="dxa"/>
            <w:vAlign w:val="center"/>
          </w:tcPr>
          <w:p w:rsidR="00000000" w:rsidRDefault="002172B7">
            <w:pPr>
              <w:jc w:val="center"/>
              <w:rPr>
                <w:szCs w:val="21"/>
              </w:rPr>
            </w:pPr>
            <w:r>
              <w:rPr>
                <w:szCs w:val="21"/>
              </w:rPr>
              <w:t>64</w:t>
            </w:r>
          </w:p>
        </w:tc>
        <w:tc>
          <w:tcPr>
            <w:tcW w:w="1446" w:type="dxa"/>
            <w:vAlign w:val="center"/>
          </w:tcPr>
          <w:p w:rsidR="00000000" w:rsidRDefault="002172B7" w:rsidP="000F72A8">
            <w:pPr>
              <w:jc w:val="center"/>
              <w:rPr>
                <w:szCs w:val="21"/>
              </w:rPr>
            </w:pPr>
            <w:r>
              <w:rPr>
                <w:szCs w:val="21"/>
              </w:rPr>
              <w:t>1.7</w:t>
            </w:r>
            <w:r w:rsidR="000F72A8">
              <w:rPr>
                <w:rFonts w:hint="eastAsia"/>
                <w:szCs w:val="21"/>
              </w:rPr>
              <w:t>3</w:t>
            </w:r>
            <w:r>
              <w:rPr>
                <w:szCs w:val="21"/>
              </w:rPr>
              <w:t>%</w:t>
            </w:r>
          </w:p>
        </w:tc>
        <w:tc>
          <w:tcPr>
            <w:tcW w:w="1140" w:type="dxa"/>
            <w:gridSpan w:val="2"/>
            <w:vAlign w:val="center"/>
          </w:tcPr>
          <w:p w:rsidR="00000000" w:rsidRDefault="002172B7">
            <w:pPr>
              <w:jc w:val="center"/>
              <w:rPr>
                <w:rFonts w:ascii="宋体" w:hAnsi="宋体" w:cs="宋体"/>
                <w:szCs w:val="21"/>
              </w:rPr>
            </w:pPr>
          </w:p>
        </w:tc>
        <w:tc>
          <w:tcPr>
            <w:tcW w:w="1047" w:type="dxa"/>
            <w:vAlign w:val="center"/>
          </w:tcPr>
          <w:p w:rsidR="00000000" w:rsidRDefault="002172B7">
            <w:pPr>
              <w:jc w:val="center"/>
              <w:rPr>
                <w:rFonts w:hint="eastAsia"/>
                <w:szCs w:val="21"/>
              </w:rPr>
            </w:pPr>
            <w:r>
              <w:rPr>
                <w:szCs w:val="21"/>
              </w:rPr>
              <w:t>4</w:t>
            </w:r>
          </w:p>
        </w:tc>
        <w:tc>
          <w:tcPr>
            <w:tcW w:w="1042" w:type="dxa"/>
            <w:vAlign w:val="center"/>
          </w:tcPr>
          <w:p w:rsidR="00000000" w:rsidRDefault="002172B7">
            <w:pPr>
              <w:jc w:val="center"/>
              <w:rPr>
                <w:szCs w:val="21"/>
              </w:rPr>
            </w:pPr>
            <w:r>
              <w:rPr>
                <w:szCs w:val="21"/>
              </w:rPr>
              <w:t>2.50%</w:t>
            </w:r>
          </w:p>
        </w:tc>
      </w:tr>
      <w:tr w:rsidR="00000000">
        <w:trPr>
          <w:jc w:val="center"/>
        </w:trPr>
        <w:tc>
          <w:tcPr>
            <w:tcW w:w="648" w:type="dxa"/>
            <w:vMerge w:val="restart"/>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szCs w:val="21"/>
              </w:rPr>
              <w:t>集中实践课程</w:t>
            </w:r>
          </w:p>
        </w:tc>
        <w:tc>
          <w:tcPr>
            <w:tcW w:w="2087" w:type="dxa"/>
            <w:vAlign w:val="center"/>
          </w:tcPr>
          <w:p w:rsidR="00000000" w:rsidRDefault="002172B7">
            <w:pPr>
              <w:widowControl/>
              <w:spacing w:line="400" w:lineRule="exact"/>
              <w:jc w:val="left"/>
              <w:rPr>
                <w:rFonts w:ascii="宋体" w:hAnsi="宋体" w:cs="宋体"/>
                <w:kern w:val="0"/>
                <w:szCs w:val="21"/>
              </w:rPr>
            </w:pPr>
            <w:r>
              <w:rPr>
                <w:rFonts w:ascii="宋体" w:hAnsi="宋体" w:cs="宋体" w:hint="eastAsia"/>
                <w:kern w:val="0"/>
                <w:szCs w:val="21"/>
              </w:rPr>
              <w:t>军事训练、生产劳动、社会实践等</w:t>
            </w:r>
          </w:p>
        </w:tc>
        <w:tc>
          <w:tcPr>
            <w:tcW w:w="823" w:type="dxa"/>
            <w:vMerge w:val="restart"/>
            <w:vAlign w:val="center"/>
          </w:tcPr>
          <w:p w:rsidR="00000000" w:rsidRDefault="002172B7">
            <w:pPr>
              <w:widowControl/>
              <w:spacing w:line="400" w:lineRule="exact"/>
              <w:jc w:val="center"/>
              <w:rPr>
                <w:rFonts w:ascii="宋体" w:hAnsi="宋体" w:cs="宋体"/>
                <w:kern w:val="0"/>
                <w:szCs w:val="21"/>
              </w:rPr>
            </w:pPr>
            <w:r>
              <w:rPr>
                <w:rFonts w:ascii="宋体" w:hAnsi="宋体" w:cs="宋体" w:hint="eastAsia"/>
                <w:kern w:val="0"/>
                <w:szCs w:val="21"/>
              </w:rPr>
              <w:t>必修</w:t>
            </w:r>
          </w:p>
        </w:tc>
        <w:tc>
          <w:tcPr>
            <w:tcW w:w="941" w:type="dxa"/>
            <w:vAlign w:val="center"/>
          </w:tcPr>
          <w:p w:rsidR="00000000" w:rsidRDefault="002172B7">
            <w:pPr>
              <w:jc w:val="center"/>
              <w:rPr>
                <w:szCs w:val="21"/>
              </w:rPr>
            </w:pPr>
            <w:r>
              <w:rPr>
                <w:szCs w:val="21"/>
              </w:rPr>
              <w:t>9</w:t>
            </w:r>
            <w:r>
              <w:rPr>
                <w:rFonts w:hint="eastAsia"/>
                <w:szCs w:val="21"/>
              </w:rPr>
              <w:t>周</w:t>
            </w:r>
          </w:p>
        </w:tc>
        <w:tc>
          <w:tcPr>
            <w:tcW w:w="1446" w:type="dxa"/>
          </w:tcPr>
          <w:p w:rsidR="00000000" w:rsidRDefault="002172B7">
            <w:pPr>
              <w:jc w:val="center"/>
              <w:rPr>
                <w:rFonts w:hint="eastAsia"/>
              </w:rPr>
            </w:pPr>
          </w:p>
          <w:p w:rsidR="00000000" w:rsidRDefault="002172B7" w:rsidP="000F72A8">
            <w:pPr>
              <w:jc w:val="center"/>
            </w:pPr>
            <w:r>
              <w:t>7.</w:t>
            </w:r>
            <w:r w:rsidR="000F72A8">
              <w:rPr>
                <w:rFonts w:hint="eastAsia"/>
              </w:rPr>
              <w:t>29</w:t>
            </w:r>
            <w:r>
              <w:t>%</w:t>
            </w:r>
          </w:p>
        </w:tc>
        <w:tc>
          <w:tcPr>
            <w:tcW w:w="1140" w:type="dxa"/>
            <w:gridSpan w:val="2"/>
          </w:tcPr>
          <w:p w:rsidR="00000000" w:rsidRDefault="002172B7">
            <w:pPr>
              <w:jc w:val="center"/>
              <w:rPr>
                <w:rFonts w:hint="eastAsia"/>
              </w:rPr>
            </w:pPr>
          </w:p>
          <w:p w:rsidR="00000000" w:rsidRDefault="002172B7">
            <w:pPr>
              <w:jc w:val="center"/>
            </w:pPr>
            <w:r>
              <w:t>270</w:t>
            </w:r>
          </w:p>
        </w:tc>
        <w:tc>
          <w:tcPr>
            <w:tcW w:w="1047" w:type="dxa"/>
          </w:tcPr>
          <w:p w:rsidR="00000000" w:rsidRDefault="002172B7">
            <w:pPr>
              <w:jc w:val="center"/>
              <w:rPr>
                <w:rFonts w:hint="eastAsia"/>
              </w:rPr>
            </w:pPr>
          </w:p>
          <w:p w:rsidR="00000000" w:rsidRDefault="002172B7">
            <w:pPr>
              <w:jc w:val="center"/>
            </w:pPr>
            <w:r>
              <w:t>1</w:t>
            </w:r>
          </w:p>
        </w:tc>
        <w:tc>
          <w:tcPr>
            <w:tcW w:w="1042" w:type="dxa"/>
          </w:tcPr>
          <w:p w:rsidR="00000000" w:rsidRDefault="002172B7">
            <w:pPr>
              <w:jc w:val="center"/>
              <w:rPr>
                <w:rFonts w:hint="eastAsia"/>
              </w:rPr>
            </w:pPr>
          </w:p>
          <w:p w:rsidR="00000000" w:rsidRDefault="002172B7">
            <w:pPr>
              <w:jc w:val="center"/>
            </w:pPr>
            <w:r>
              <w:t>0.63%</w:t>
            </w:r>
          </w:p>
        </w:tc>
      </w:tr>
      <w:tr w:rsidR="00000000">
        <w:trPr>
          <w:jc w:val="center"/>
        </w:trPr>
        <w:tc>
          <w:tcPr>
            <w:tcW w:w="648" w:type="dxa"/>
            <w:vMerge/>
            <w:vAlign w:val="center"/>
          </w:tcPr>
          <w:p w:rsidR="00000000" w:rsidRDefault="002172B7">
            <w:pPr>
              <w:widowControl/>
              <w:spacing w:line="400" w:lineRule="exact"/>
              <w:jc w:val="center"/>
              <w:rPr>
                <w:rFonts w:ascii="宋体" w:hAnsi="宋体" w:cs="宋体"/>
                <w:kern w:val="0"/>
                <w:szCs w:val="21"/>
              </w:rPr>
            </w:pPr>
          </w:p>
        </w:tc>
        <w:tc>
          <w:tcPr>
            <w:tcW w:w="2087" w:type="dxa"/>
            <w:vAlign w:val="center"/>
          </w:tcPr>
          <w:p w:rsidR="00000000" w:rsidRDefault="002172B7">
            <w:pPr>
              <w:widowControl/>
              <w:spacing w:line="400" w:lineRule="exact"/>
              <w:jc w:val="left"/>
              <w:rPr>
                <w:rFonts w:ascii="宋体" w:hAnsi="宋体" w:cs="宋体"/>
                <w:kern w:val="0"/>
                <w:szCs w:val="21"/>
              </w:rPr>
            </w:pPr>
            <w:r>
              <w:rPr>
                <w:rFonts w:ascii="宋体" w:hAnsi="宋体" w:cs="宋体" w:hint="eastAsia"/>
                <w:szCs w:val="21"/>
              </w:rPr>
              <w:t>教育</w:t>
            </w:r>
            <w:r>
              <w:rPr>
                <w:rFonts w:ascii="宋体" w:hAnsi="宋体" w:cs="宋体" w:hint="eastAsia"/>
                <w:szCs w:val="21"/>
              </w:rPr>
              <w:t>/</w:t>
            </w:r>
            <w:r>
              <w:rPr>
                <w:rFonts w:ascii="宋体" w:hAnsi="宋体" w:cs="宋体" w:hint="eastAsia"/>
                <w:szCs w:val="21"/>
              </w:rPr>
              <w:t>专业见习、教育</w:t>
            </w:r>
            <w:r>
              <w:rPr>
                <w:rFonts w:ascii="宋体" w:hAnsi="宋体" w:cs="宋体" w:hint="eastAsia"/>
                <w:szCs w:val="21"/>
              </w:rPr>
              <w:t>/</w:t>
            </w:r>
            <w:r>
              <w:rPr>
                <w:rFonts w:ascii="宋体" w:hAnsi="宋体" w:cs="宋体" w:hint="eastAsia"/>
                <w:szCs w:val="21"/>
              </w:rPr>
              <w:t>毕业实习、教师技能训练、毕业设计（论文）、课程设计（实践）等。</w:t>
            </w:r>
          </w:p>
        </w:tc>
        <w:tc>
          <w:tcPr>
            <w:tcW w:w="823" w:type="dxa"/>
            <w:vMerge/>
            <w:vAlign w:val="center"/>
          </w:tcPr>
          <w:p w:rsidR="00000000" w:rsidRDefault="002172B7">
            <w:pPr>
              <w:widowControl/>
              <w:spacing w:line="400" w:lineRule="exact"/>
              <w:jc w:val="center"/>
              <w:rPr>
                <w:rFonts w:ascii="宋体" w:hAnsi="宋体" w:cs="宋体"/>
                <w:kern w:val="0"/>
                <w:szCs w:val="21"/>
              </w:rPr>
            </w:pPr>
          </w:p>
        </w:tc>
        <w:tc>
          <w:tcPr>
            <w:tcW w:w="941" w:type="dxa"/>
            <w:vAlign w:val="center"/>
          </w:tcPr>
          <w:p w:rsidR="00000000" w:rsidRDefault="002172B7">
            <w:pPr>
              <w:jc w:val="center"/>
              <w:rPr>
                <w:szCs w:val="21"/>
              </w:rPr>
            </w:pPr>
            <w:r>
              <w:rPr>
                <w:szCs w:val="21"/>
              </w:rPr>
              <w:t>28</w:t>
            </w:r>
            <w:r>
              <w:rPr>
                <w:szCs w:val="21"/>
              </w:rPr>
              <w:t>周</w:t>
            </w:r>
          </w:p>
        </w:tc>
        <w:tc>
          <w:tcPr>
            <w:tcW w:w="1446" w:type="dxa"/>
          </w:tcPr>
          <w:p w:rsidR="00000000" w:rsidRDefault="002172B7">
            <w:pPr>
              <w:jc w:val="center"/>
              <w:rPr>
                <w:rFonts w:hint="eastAsia"/>
              </w:rPr>
            </w:pPr>
          </w:p>
          <w:p w:rsidR="00000000" w:rsidRDefault="002172B7">
            <w:pPr>
              <w:jc w:val="center"/>
              <w:rPr>
                <w:rFonts w:hint="eastAsia"/>
              </w:rPr>
            </w:pPr>
          </w:p>
          <w:p w:rsidR="00000000" w:rsidRDefault="002172B7">
            <w:pPr>
              <w:jc w:val="center"/>
              <w:rPr>
                <w:rFonts w:hint="eastAsia"/>
              </w:rPr>
            </w:pPr>
          </w:p>
          <w:p w:rsidR="00000000" w:rsidRDefault="002172B7" w:rsidP="000F72A8">
            <w:pPr>
              <w:jc w:val="center"/>
            </w:pPr>
            <w:r>
              <w:t>22.</w:t>
            </w:r>
            <w:r w:rsidR="000F72A8">
              <w:rPr>
                <w:rFonts w:hint="eastAsia"/>
              </w:rPr>
              <w:t>69</w:t>
            </w:r>
            <w:r>
              <w:t>%</w:t>
            </w:r>
          </w:p>
        </w:tc>
        <w:tc>
          <w:tcPr>
            <w:tcW w:w="1140" w:type="dxa"/>
            <w:gridSpan w:val="2"/>
          </w:tcPr>
          <w:p w:rsidR="00000000" w:rsidRDefault="002172B7">
            <w:pPr>
              <w:jc w:val="center"/>
              <w:rPr>
                <w:rFonts w:hint="eastAsia"/>
              </w:rPr>
            </w:pPr>
          </w:p>
          <w:p w:rsidR="00000000" w:rsidRDefault="002172B7">
            <w:pPr>
              <w:jc w:val="center"/>
              <w:rPr>
                <w:rFonts w:hint="eastAsia"/>
              </w:rPr>
            </w:pPr>
          </w:p>
          <w:p w:rsidR="00000000" w:rsidRDefault="002172B7">
            <w:pPr>
              <w:jc w:val="center"/>
              <w:rPr>
                <w:rFonts w:hint="eastAsia"/>
              </w:rPr>
            </w:pPr>
          </w:p>
          <w:p w:rsidR="00000000" w:rsidRDefault="002172B7">
            <w:pPr>
              <w:jc w:val="center"/>
            </w:pPr>
            <w:r>
              <w:t>840</w:t>
            </w:r>
          </w:p>
        </w:tc>
        <w:tc>
          <w:tcPr>
            <w:tcW w:w="1047" w:type="dxa"/>
          </w:tcPr>
          <w:p w:rsidR="00000000" w:rsidRDefault="002172B7">
            <w:pPr>
              <w:jc w:val="center"/>
              <w:rPr>
                <w:rFonts w:hint="eastAsia"/>
              </w:rPr>
            </w:pPr>
          </w:p>
          <w:p w:rsidR="00000000" w:rsidRDefault="002172B7">
            <w:pPr>
              <w:jc w:val="center"/>
              <w:rPr>
                <w:rFonts w:hint="eastAsia"/>
              </w:rPr>
            </w:pPr>
          </w:p>
          <w:p w:rsidR="00000000" w:rsidRDefault="002172B7">
            <w:pPr>
              <w:jc w:val="center"/>
              <w:rPr>
                <w:rFonts w:hint="eastAsia"/>
              </w:rPr>
            </w:pPr>
          </w:p>
          <w:p w:rsidR="00000000" w:rsidRDefault="002172B7">
            <w:pPr>
              <w:jc w:val="center"/>
            </w:pPr>
            <w:r>
              <w:t>18</w:t>
            </w:r>
          </w:p>
        </w:tc>
        <w:tc>
          <w:tcPr>
            <w:tcW w:w="1042" w:type="dxa"/>
          </w:tcPr>
          <w:p w:rsidR="00000000" w:rsidRDefault="002172B7">
            <w:pPr>
              <w:jc w:val="center"/>
              <w:rPr>
                <w:rFonts w:hint="eastAsia"/>
              </w:rPr>
            </w:pPr>
          </w:p>
          <w:p w:rsidR="00000000" w:rsidRDefault="002172B7">
            <w:pPr>
              <w:jc w:val="center"/>
              <w:rPr>
                <w:rFonts w:hint="eastAsia"/>
              </w:rPr>
            </w:pPr>
          </w:p>
          <w:p w:rsidR="00000000" w:rsidRDefault="002172B7">
            <w:pPr>
              <w:jc w:val="center"/>
              <w:rPr>
                <w:rFonts w:hint="eastAsia"/>
              </w:rPr>
            </w:pPr>
          </w:p>
          <w:p w:rsidR="00000000" w:rsidRDefault="002172B7">
            <w:pPr>
              <w:jc w:val="center"/>
            </w:pPr>
            <w:r>
              <w:t>11.25%</w:t>
            </w:r>
          </w:p>
        </w:tc>
      </w:tr>
      <w:tr w:rsidR="00000000">
        <w:trPr>
          <w:jc w:val="center"/>
        </w:trPr>
        <w:tc>
          <w:tcPr>
            <w:tcW w:w="648" w:type="dxa"/>
            <w:vMerge/>
            <w:vAlign w:val="center"/>
          </w:tcPr>
          <w:p w:rsidR="00000000" w:rsidRDefault="002172B7">
            <w:pPr>
              <w:widowControl/>
              <w:spacing w:line="400" w:lineRule="exact"/>
              <w:jc w:val="center"/>
              <w:rPr>
                <w:rFonts w:ascii="宋体" w:hAnsi="宋体" w:cs="宋体"/>
                <w:kern w:val="0"/>
                <w:szCs w:val="21"/>
              </w:rPr>
            </w:pPr>
          </w:p>
        </w:tc>
        <w:tc>
          <w:tcPr>
            <w:tcW w:w="2087" w:type="dxa"/>
            <w:vAlign w:val="center"/>
          </w:tcPr>
          <w:p w:rsidR="00000000" w:rsidRDefault="002172B7">
            <w:pPr>
              <w:widowControl/>
              <w:spacing w:line="400" w:lineRule="exact"/>
              <w:jc w:val="left"/>
              <w:rPr>
                <w:rFonts w:ascii="宋体" w:hAnsi="宋体" w:cs="宋体"/>
                <w:kern w:val="0"/>
                <w:szCs w:val="21"/>
              </w:rPr>
            </w:pPr>
            <w:r>
              <w:rPr>
                <w:rFonts w:ascii="宋体" w:hAnsi="宋体" w:cs="宋体" w:hint="eastAsia"/>
                <w:kern w:val="0"/>
                <w:szCs w:val="21"/>
              </w:rPr>
              <w:t>创业教育及专业素质能力实践</w:t>
            </w:r>
          </w:p>
        </w:tc>
        <w:tc>
          <w:tcPr>
            <w:tcW w:w="823" w:type="dxa"/>
            <w:vAlign w:val="center"/>
          </w:tcPr>
          <w:p w:rsidR="00000000" w:rsidRDefault="002172B7">
            <w:pPr>
              <w:spacing w:line="400" w:lineRule="exact"/>
              <w:jc w:val="center"/>
              <w:rPr>
                <w:rFonts w:ascii="宋体" w:hAnsi="宋体" w:cs="宋体"/>
                <w:kern w:val="0"/>
                <w:szCs w:val="21"/>
              </w:rPr>
            </w:pPr>
            <w:r>
              <w:rPr>
                <w:rFonts w:ascii="宋体" w:hAnsi="宋体" w:cs="宋体" w:hint="eastAsia"/>
                <w:kern w:val="0"/>
                <w:szCs w:val="21"/>
              </w:rPr>
              <w:t>选修</w:t>
            </w:r>
          </w:p>
        </w:tc>
        <w:tc>
          <w:tcPr>
            <w:tcW w:w="941" w:type="dxa"/>
            <w:vAlign w:val="center"/>
          </w:tcPr>
          <w:p w:rsidR="00000000" w:rsidRDefault="002172B7">
            <w:pPr>
              <w:jc w:val="center"/>
              <w:rPr>
                <w:szCs w:val="21"/>
              </w:rPr>
            </w:pPr>
            <w:r>
              <w:rPr>
                <w:szCs w:val="21"/>
              </w:rPr>
              <w:t>4</w:t>
            </w:r>
            <w:r>
              <w:rPr>
                <w:rFonts w:hint="eastAsia"/>
                <w:szCs w:val="21"/>
              </w:rPr>
              <w:t>周</w:t>
            </w:r>
          </w:p>
        </w:tc>
        <w:tc>
          <w:tcPr>
            <w:tcW w:w="1446" w:type="dxa"/>
            <w:vAlign w:val="center"/>
          </w:tcPr>
          <w:p w:rsidR="00000000" w:rsidRDefault="002172B7" w:rsidP="000F72A8">
            <w:pPr>
              <w:widowControl/>
              <w:jc w:val="center"/>
              <w:rPr>
                <w:kern w:val="0"/>
                <w:szCs w:val="21"/>
              </w:rPr>
            </w:pPr>
            <w:r>
              <w:rPr>
                <w:szCs w:val="21"/>
              </w:rPr>
              <w:t>3.2</w:t>
            </w:r>
            <w:r w:rsidR="000F72A8">
              <w:rPr>
                <w:rFonts w:hint="eastAsia"/>
                <w:szCs w:val="21"/>
              </w:rPr>
              <w:t>4</w:t>
            </w:r>
            <w:r>
              <w:rPr>
                <w:szCs w:val="21"/>
              </w:rPr>
              <w:t>%</w:t>
            </w:r>
          </w:p>
        </w:tc>
        <w:tc>
          <w:tcPr>
            <w:tcW w:w="1140" w:type="dxa"/>
            <w:gridSpan w:val="2"/>
            <w:vAlign w:val="center"/>
          </w:tcPr>
          <w:p w:rsidR="00000000" w:rsidRDefault="002172B7">
            <w:pPr>
              <w:jc w:val="center"/>
              <w:rPr>
                <w:szCs w:val="21"/>
              </w:rPr>
            </w:pPr>
            <w:r>
              <w:rPr>
                <w:szCs w:val="21"/>
              </w:rPr>
              <w:t>120</w:t>
            </w:r>
          </w:p>
        </w:tc>
        <w:tc>
          <w:tcPr>
            <w:tcW w:w="1047" w:type="dxa"/>
          </w:tcPr>
          <w:p w:rsidR="00000000" w:rsidRDefault="002172B7">
            <w:pPr>
              <w:jc w:val="center"/>
              <w:rPr>
                <w:rFonts w:hint="eastAsia"/>
              </w:rPr>
            </w:pPr>
          </w:p>
          <w:p w:rsidR="00000000" w:rsidRDefault="002172B7">
            <w:pPr>
              <w:jc w:val="center"/>
            </w:pPr>
            <w:r>
              <w:t>2</w:t>
            </w:r>
          </w:p>
        </w:tc>
        <w:tc>
          <w:tcPr>
            <w:tcW w:w="1042" w:type="dxa"/>
          </w:tcPr>
          <w:p w:rsidR="00000000" w:rsidRDefault="002172B7">
            <w:pPr>
              <w:jc w:val="center"/>
              <w:rPr>
                <w:rFonts w:hint="eastAsia"/>
              </w:rPr>
            </w:pPr>
          </w:p>
          <w:p w:rsidR="00000000" w:rsidRDefault="002172B7">
            <w:pPr>
              <w:jc w:val="center"/>
            </w:pPr>
            <w:r>
              <w:t>1.25%</w:t>
            </w:r>
          </w:p>
        </w:tc>
      </w:tr>
      <w:tr w:rsidR="00000000">
        <w:trPr>
          <w:jc w:val="center"/>
        </w:trPr>
        <w:tc>
          <w:tcPr>
            <w:tcW w:w="3558" w:type="dxa"/>
            <w:gridSpan w:val="3"/>
            <w:vMerge w:val="restart"/>
            <w:vAlign w:val="center"/>
          </w:tcPr>
          <w:p w:rsidR="00000000" w:rsidRDefault="002172B7">
            <w:pPr>
              <w:spacing w:line="400" w:lineRule="exact"/>
              <w:jc w:val="center"/>
              <w:rPr>
                <w:rFonts w:ascii="宋体" w:hAnsi="宋体" w:cs="宋体"/>
                <w:kern w:val="0"/>
                <w:szCs w:val="21"/>
              </w:rPr>
            </w:pPr>
            <w:r>
              <w:rPr>
                <w:rFonts w:ascii="宋体" w:hAnsi="宋体" w:cs="宋体" w:hint="eastAsia"/>
                <w:kern w:val="0"/>
                <w:szCs w:val="21"/>
              </w:rPr>
              <w:t>总计</w:t>
            </w:r>
          </w:p>
        </w:tc>
        <w:tc>
          <w:tcPr>
            <w:tcW w:w="2687" w:type="dxa"/>
            <w:gridSpan w:val="3"/>
            <w:vAlign w:val="center"/>
          </w:tcPr>
          <w:p w:rsidR="00000000" w:rsidRDefault="002172B7">
            <w:pPr>
              <w:widowControl/>
              <w:jc w:val="left"/>
              <w:rPr>
                <w:rFonts w:ascii="宋体" w:hAnsi="宋体" w:cs="宋体" w:hint="eastAsia"/>
                <w:szCs w:val="21"/>
              </w:rPr>
            </w:pPr>
            <w:r>
              <w:rPr>
                <w:rFonts w:ascii="宋体" w:hAnsi="宋体" w:cs="宋体" w:hint="eastAsia"/>
                <w:szCs w:val="21"/>
              </w:rPr>
              <w:t>课</w:t>
            </w:r>
            <w:r>
              <w:rPr>
                <w:rFonts w:ascii="宋体" w:hAnsi="宋体" w:cs="宋体" w:hint="eastAsia"/>
                <w:szCs w:val="21"/>
              </w:rPr>
              <w:t>内总学时：</w:t>
            </w:r>
            <w:r>
              <w:rPr>
                <w:rFonts w:ascii="宋体" w:hAnsi="宋体" w:cs="宋体" w:hint="eastAsia"/>
                <w:szCs w:val="21"/>
              </w:rPr>
              <w:t>24</w:t>
            </w:r>
            <w:r w:rsidR="000F72A8">
              <w:rPr>
                <w:rFonts w:ascii="宋体" w:hAnsi="宋体" w:cs="宋体" w:hint="eastAsia"/>
                <w:szCs w:val="21"/>
              </w:rPr>
              <w:t>72</w:t>
            </w:r>
            <w:r>
              <w:rPr>
                <w:rFonts w:ascii="宋体" w:hAnsi="宋体" w:cs="宋体" w:hint="eastAsia"/>
                <w:szCs w:val="21"/>
              </w:rPr>
              <w:tab/>
            </w:r>
          </w:p>
          <w:p w:rsidR="00000000" w:rsidRDefault="002172B7">
            <w:pPr>
              <w:widowControl/>
              <w:jc w:val="left"/>
              <w:rPr>
                <w:rFonts w:ascii="宋体" w:hAnsi="宋体" w:cs="宋体" w:hint="eastAsia"/>
                <w:szCs w:val="21"/>
              </w:rPr>
            </w:pPr>
            <w:r>
              <w:rPr>
                <w:rFonts w:ascii="宋体" w:hAnsi="宋体" w:cs="宋体" w:hint="eastAsia"/>
                <w:szCs w:val="21"/>
              </w:rPr>
              <w:t>必修学时：</w:t>
            </w:r>
            <w:r>
              <w:rPr>
                <w:rFonts w:ascii="宋体" w:hAnsi="宋体" w:cs="宋体" w:hint="eastAsia"/>
                <w:szCs w:val="21"/>
              </w:rPr>
              <w:t>19</w:t>
            </w:r>
            <w:r w:rsidR="000F72A8">
              <w:rPr>
                <w:rFonts w:ascii="宋体" w:hAnsi="宋体" w:cs="宋体" w:hint="eastAsia"/>
                <w:szCs w:val="21"/>
              </w:rPr>
              <w:t>28</w:t>
            </w:r>
            <w:r>
              <w:rPr>
                <w:rFonts w:ascii="宋体" w:hAnsi="宋体" w:cs="宋体" w:hint="eastAsia"/>
                <w:szCs w:val="21"/>
              </w:rPr>
              <w:tab/>
            </w:r>
          </w:p>
          <w:p w:rsidR="00000000" w:rsidRDefault="002172B7">
            <w:pPr>
              <w:widowControl/>
              <w:jc w:val="left"/>
              <w:rPr>
                <w:rFonts w:ascii="宋体" w:hAnsi="宋体" w:cs="宋体"/>
                <w:kern w:val="0"/>
                <w:szCs w:val="21"/>
              </w:rPr>
            </w:pPr>
            <w:r>
              <w:rPr>
                <w:rFonts w:ascii="宋体" w:hAnsi="宋体" w:cs="宋体" w:hint="eastAsia"/>
                <w:szCs w:val="21"/>
              </w:rPr>
              <w:t>所占比例：</w:t>
            </w:r>
            <w:r>
              <w:rPr>
                <w:rFonts w:ascii="宋体" w:hAnsi="宋体" w:cs="宋体" w:hint="eastAsia"/>
                <w:szCs w:val="21"/>
              </w:rPr>
              <w:t>78%</w:t>
            </w:r>
            <w:r>
              <w:rPr>
                <w:rFonts w:ascii="宋体" w:hAnsi="宋体" w:cs="宋体" w:hint="eastAsia"/>
                <w:szCs w:val="21"/>
              </w:rPr>
              <w:tab/>
            </w:r>
            <w:r>
              <w:rPr>
                <w:rFonts w:ascii="宋体" w:hAnsi="宋体" w:cs="宋体" w:hint="eastAsia"/>
                <w:szCs w:val="21"/>
              </w:rPr>
              <w:tab/>
            </w:r>
          </w:p>
        </w:tc>
        <w:tc>
          <w:tcPr>
            <w:tcW w:w="2929" w:type="dxa"/>
            <w:gridSpan w:val="3"/>
            <w:vAlign w:val="center"/>
          </w:tcPr>
          <w:p w:rsidR="00000000" w:rsidRDefault="002172B7">
            <w:pPr>
              <w:widowControl/>
              <w:jc w:val="left"/>
              <w:rPr>
                <w:rFonts w:ascii="宋体" w:hAnsi="宋体" w:cs="宋体" w:hint="eastAsia"/>
                <w:kern w:val="0"/>
                <w:szCs w:val="21"/>
              </w:rPr>
            </w:pPr>
            <w:r>
              <w:rPr>
                <w:rFonts w:ascii="宋体" w:hAnsi="宋体" w:cs="宋体" w:hint="eastAsia"/>
                <w:kern w:val="0"/>
                <w:szCs w:val="21"/>
              </w:rPr>
              <w:t>总学分：</w:t>
            </w:r>
            <w:r>
              <w:rPr>
                <w:rFonts w:ascii="宋体" w:hAnsi="宋体" w:cs="宋体" w:hint="eastAsia"/>
                <w:kern w:val="0"/>
                <w:szCs w:val="21"/>
              </w:rPr>
              <w:t xml:space="preserve">160 </w:t>
            </w:r>
            <w:r>
              <w:rPr>
                <w:rFonts w:ascii="宋体" w:hAnsi="宋体" w:cs="宋体" w:hint="eastAsia"/>
                <w:kern w:val="0"/>
                <w:szCs w:val="21"/>
              </w:rPr>
              <w:tab/>
            </w:r>
            <w:r>
              <w:rPr>
                <w:rFonts w:ascii="宋体" w:hAnsi="宋体" w:cs="宋体" w:hint="eastAsia"/>
                <w:kern w:val="0"/>
                <w:szCs w:val="21"/>
              </w:rPr>
              <w:tab/>
            </w:r>
          </w:p>
          <w:p w:rsidR="00000000" w:rsidRDefault="002172B7">
            <w:pPr>
              <w:widowControl/>
              <w:jc w:val="left"/>
              <w:rPr>
                <w:rFonts w:ascii="宋体" w:hAnsi="宋体" w:cs="宋体" w:hint="eastAsia"/>
                <w:kern w:val="0"/>
                <w:szCs w:val="21"/>
              </w:rPr>
            </w:pPr>
            <w:r>
              <w:rPr>
                <w:rFonts w:ascii="宋体" w:hAnsi="宋体" w:cs="宋体" w:hint="eastAsia"/>
                <w:kern w:val="0"/>
                <w:szCs w:val="21"/>
              </w:rPr>
              <w:t>必修学分：</w:t>
            </w:r>
            <w:r>
              <w:rPr>
                <w:rFonts w:ascii="宋体" w:hAnsi="宋体" w:cs="宋体" w:hint="eastAsia"/>
                <w:kern w:val="0"/>
                <w:szCs w:val="21"/>
              </w:rPr>
              <w:t>106</w:t>
            </w:r>
            <w:r>
              <w:rPr>
                <w:rFonts w:ascii="宋体" w:hAnsi="宋体" w:cs="宋体" w:hint="eastAsia"/>
                <w:kern w:val="0"/>
                <w:szCs w:val="21"/>
              </w:rPr>
              <w:tab/>
            </w:r>
            <w:r>
              <w:rPr>
                <w:rFonts w:ascii="宋体" w:hAnsi="宋体" w:cs="宋体" w:hint="eastAsia"/>
                <w:kern w:val="0"/>
                <w:szCs w:val="21"/>
              </w:rPr>
              <w:tab/>
            </w:r>
          </w:p>
          <w:p w:rsidR="00000000" w:rsidRDefault="002172B7">
            <w:pPr>
              <w:widowControl/>
              <w:jc w:val="left"/>
              <w:rPr>
                <w:rFonts w:ascii="宋体" w:hAnsi="宋体" w:cs="宋体"/>
                <w:kern w:val="0"/>
                <w:szCs w:val="21"/>
              </w:rPr>
            </w:pPr>
            <w:r>
              <w:rPr>
                <w:rFonts w:ascii="宋体" w:hAnsi="宋体" w:cs="宋体" w:hint="eastAsia"/>
                <w:kern w:val="0"/>
                <w:szCs w:val="21"/>
              </w:rPr>
              <w:t>所占比例：</w:t>
            </w:r>
            <w:r>
              <w:rPr>
                <w:rFonts w:ascii="宋体" w:hAnsi="宋体" w:cs="宋体" w:hint="eastAsia"/>
                <w:kern w:val="0"/>
                <w:szCs w:val="21"/>
              </w:rPr>
              <w:t>66%</w:t>
            </w:r>
            <w:r>
              <w:rPr>
                <w:rFonts w:ascii="宋体" w:hAnsi="宋体" w:cs="宋体" w:hint="eastAsia"/>
                <w:kern w:val="0"/>
                <w:szCs w:val="21"/>
              </w:rPr>
              <w:tab/>
            </w:r>
            <w:r>
              <w:rPr>
                <w:rFonts w:ascii="宋体" w:hAnsi="宋体" w:cs="宋体" w:hint="eastAsia"/>
                <w:kern w:val="0"/>
                <w:szCs w:val="21"/>
              </w:rPr>
              <w:tab/>
            </w:r>
          </w:p>
        </w:tc>
      </w:tr>
      <w:tr w:rsidR="00000000">
        <w:trPr>
          <w:trHeight w:val="590"/>
          <w:jc w:val="center"/>
        </w:trPr>
        <w:tc>
          <w:tcPr>
            <w:tcW w:w="3558" w:type="dxa"/>
            <w:gridSpan w:val="3"/>
            <w:vMerge/>
            <w:vAlign w:val="center"/>
          </w:tcPr>
          <w:p w:rsidR="00000000" w:rsidRDefault="002172B7">
            <w:pPr>
              <w:spacing w:line="400" w:lineRule="exact"/>
              <w:jc w:val="center"/>
              <w:rPr>
                <w:rFonts w:ascii="宋体" w:hAnsi="宋体" w:cs="宋体"/>
                <w:kern w:val="0"/>
                <w:szCs w:val="21"/>
              </w:rPr>
            </w:pPr>
          </w:p>
        </w:tc>
        <w:tc>
          <w:tcPr>
            <w:tcW w:w="5616" w:type="dxa"/>
            <w:gridSpan w:val="6"/>
            <w:vAlign w:val="center"/>
          </w:tcPr>
          <w:p w:rsidR="00000000" w:rsidRDefault="002172B7">
            <w:pPr>
              <w:widowControl/>
              <w:rPr>
                <w:rFonts w:ascii="宋体" w:hAnsi="宋体" w:cs="宋体"/>
                <w:b/>
                <w:bCs/>
                <w:kern w:val="0"/>
                <w:szCs w:val="21"/>
              </w:rPr>
            </w:pPr>
            <w:r>
              <w:rPr>
                <w:rFonts w:ascii="宋体" w:hAnsi="宋体" w:cs="宋体" w:hint="eastAsia"/>
                <w:b/>
                <w:bCs/>
                <w:szCs w:val="21"/>
              </w:rPr>
              <w:t>核心课程：</w:t>
            </w:r>
            <w:r>
              <w:rPr>
                <w:rFonts w:ascii="宋体" w:hAnsi="宋体" w:cs="宋体" w:hint="eastAsia"/>
                <w:b/>
                <w:bCs/>
                <w:szCs w:val="21"/>
              </w:rPr>
              <w:t>1</w:t>
            </w:r>
            <w:r w:rsidR="000F72A8">
              <w:rPr>
                <w:rFonts w:ascii="宋体" w:hAnsi="宋体" w:cs="宋体" w:hint="eastAsia"/>
                <w:b/>
                <w:bCs/>
                <w:szCs w:val="21"/>
              </w:rPr>
              <w:t>2</w:t>
            </w:r>
            <w:r>
              <w:rPr>
                <w:rFonts w:ascii="宋体" w:hAnsi="宋体" w:cs="宋体" w:hint="eastAsia"/>
                <w:b/>
                <w:bCs/>
                <w:szCs w:val="21"/>
              </w:rPr>
              <w:t>门；合计学分：</w:t>
            </w:r>
            <w:r>
              <w:rPr>
                <w:rFonts w:ascii="宋体" w:hAnsi="宋体" w:cs="宋体" w:hint="eastAsia"/>
                <w:b/>
                <w:bCs/>
                <w:szCs w:val="21"/>
              </w:rPr>
              <w:t>51</w:t>
            </w:r>
          </w:p>
          <w:p w:rsidR="00000000" w:rsidRDefault="002172B7" w:rsidP="000F72A8">
            <w:pPr>
              <w:widowControl/>
              <w:rPr>
                <w:rFonts w:ascii="宋体" w:hAnsi="宋体" w:cs="宋体"/>
                <w:b/>
                <w:bCs/>
                <w:kern w:val="0"/>
                <w:szCs w:val="21"/>
              </w:rPr>
            </w:pPr>
            <w:r>
              <w:rPr>
                <w:rFonts w:ascii="宋体" w:hAnsi="宋体" w:cs="宋体" w:hint="eastAsia"/>
                <w:b/>
                <w:bCs/>
                <w:szCs w:val="21"/>
              </w:rPr>
              <w:t>与行业企业联合开发课程：</w:t>
            </w:r>
            <w:r w:rsidR="000F72A8">
              <w:rPr>
                <w:rFonts w:ascii="宋体" w:hAnsi="宋体" w:cs="宋体" w:hint="eastAsia"/>
                <w:b/>
                <w:bCs/>
                <w:szCs w:val="21"/>
              </w:rPr>
              <w:t>4</w:t>
            </w:r>
            <w:r>
              <w:rPr>
                <w:rFonts w:ascii="宋体" w:hAnsi="宋体" w:cs="宋体" w:hint="eastAsia"/>
                <w:b/>
                <w:bCs/>
                <w:szCs w:val="21"/>
              </w:rPr>
              <w:t>门；合计学分：</w:t>
            </w:r>
            <w:r w:rsidR="000F72A8">
              <w:rPr>
                <w:rFonts w:ascii="宋体" w:hAnsi="宋体" w:cs="宋体" w:hint="eastAsia"/>
                <w:b/>
                <w:bCs/>
                <w:szCs w:val="21"/>
              </w:rPr>
              <w:t>7</w:t>
            </w:r>
            <w:r>
              <w:rPr>
                <w:rFonts w:ascii="宋体" w:hAnsi="宋体" w:cs="宋体" w:hint="eastAsia"/>
                <w:b/>
                <w:bCs/>
                <w:szCs w:val="21"/>
              </w:rPr>
              <w:t>(</w:t>
            </w:r>
            <w:r>
              <w:rPr>
                <w:rFonts w:ascii="宋体" w:hAnsi="宋体" w:cs="宋体" w:hint="eastAsia"/>
                <w:b/>
                <w:bCs/>
                <w:szCs w:val="21"/>
              </w:rPr>
              <w:t>选修</w:t>
            </w:r>
            <w:r w:rsidR="000F72A8">
              <w:rPr>
                <w:rFonts w:ascii="宋体" w:hAnsi="宋体" w:cs="宋体" w:hint="eastAsia"/>
                <w:b/>
                <w:bCs/>
                <w:szCs w:val="21"/>
              </w:rPr>
              <w:t>6分</w:t>
            </w:r>
            <w:r>
              <w:rPr>
                <w:rFonts w:ascii="宋体" w:hAnsi="宋体" w:cs="宋体" w:hint="eastAsia"/>
                <w:b/>
                <w:bCs/>
                <w:szCs w:val="21"/>
              </w:rPr>
              <w:t>)</w:t>
            </w:r>
          </w:p>
        </w:tc>
      </w:tr>
      <w:tr w:rsidR="00000000">
        <w:trPr>
          <w:jc w:val="center"/>
        </w:trPr>
        <w:tc>
          <w:tcPr>
            <w:tcW w:w="3558" w:type="dxa"/>
            <w:gridSpan w:val="3"/>
            <w:vMerge/>
            <w:vAlign w:val="center"/>
          </w:tcPr>
          <w:p w:rsidR="00000000" w:rsidRDefault="002172B7">
            <w:pPr>
              <w:spacing w:line="400" w:lineRule="exact"/>
              <w:jc w:val="center"/>
              <w:rPr>
                <w:rFonts w:ascii="宋体" w:hAnsi="宋体" w:cs="宋体"/>
                <w:kern w:val="0"/>
                <w:szCs w:val="21"/>
              </w:rPr>
            </w:pPr>
          </w:p>
        </w:tc>
        <w:tc>
          <w:tcPr>
            <w:tcW w:w="5616" w:type="dxa"/>
            <w:gridSpan w:val="6"/>
            <w:vAlign w:val="center"/>
          </w:tcPr>
          <w:p w:rsidR="00000000" w:rsidRDefault="002172B7" w:rsidP="000F72A8">
            <w:pPr>
              <w:widowControl/>
              <w:jc w:val="left"/>
              <w:rPr>
                <w:rFonts w:ascii="宋体" w:hAnsi="宋体" w:cs="宋体"/>
                <w:kern w:val="0"/>
                <w:szCs w:val="21"/>
              </w:rPr>
            </w:pPr>
            <w:r>
              <w:rPr>
                <w:rFonts w:ascii="宋体" w:hAnsi="宋体" w:cs="宋体" w:hint="eastAsia"/>
                <w:kern w:val="0"/>
                <w:szCs w:val="21"/>
              </w:rPr>
              <w:t>说明：专业实践课时合计</w:t>
            </w:r>
            <w:r>
              <w:rPr>
                <w:rFonts w:ascii="宋体" w:hAnsi="宋体" w:cs="宋体" w:hint="eastAsia"/>
                <w:kern w:val="0"/>
                <w:szCs w:val="21"/>
              </w:rPr>
              <w:t>14</w:t>
            </w:r>
            <w:r w:rsidR="000F72A8">
              <w:rPr>
                <w:rFonts w:ascii="宋体" w:hAnsi="宋体" w:cs="宋体" w:hint="eastAsia"/>
                <w:kern w:val="0"/>
                <w:szCs w:val="21"/>
              </w:rPr>
              <w:t>99</w:t>
            </w:r>
            <w:r>
              <w:rPr>
                <w:rFonts w:ascii="宋体" w:hAnsi="宋体" w:cs="宋体" w:hint="eastAsia"/>
                <w:kern w:val="0"/>
                <w:szCs w:val="21"/>
              </w:rPr>
              <w:t>8</w:t>
            </w:r>
            <w:r>
              <w:rPr>
                <w:rFonts w:ascii="宋体" w:hAnsi="宋体" w:cs="宋体" w:hint="eastAsia"/>
                <w:kern w:val="0"/>
                <w:szCs w:val="21"/>
              </w:rPr>
              <w:t>学时（课内实践</w:t>
            </w:r>
            <w:r>
              <w:rPr>
                <w:rFonts w:ascii="宋体" w:hAnsi="宋体" w:cs="宋体" w:hint="eastAsia"/>
                <w:kern w:val="0"/>
                <w:szCs w:val="21"/>
              </w:rPr>
              <w:t>5</w:t>
            </w:r>
            <w:r w:rsidR="000F72A8">
              <w:rPr>
                <w:rFonts w:ascii="宋体" w:hAnsi="宋体" w:cs="宋体" w:hint="eastAsia"/>
                <w:kern w:val="0"/>
                <w:szCs w:val="21"/>
              </w:rPr>
              <w:t>39</w:t>
            </w:r>
            <w:r>
              <w:rPr>
                <w:rFonts w:ascii="宋体" w:hAnsi="宋体" w:cs="宋体" w:hint="eastAsia"/>
                <w:kern w:val="0"/>
                <w:szCs w:val="21"/>
              </w:rPr>
              <w:t>＋集中实践</w:t>
            </w:r>
            <w:r>
              <w:rPr>
                <w:rFonts w:ascii="宋体" w:hAnsi="宋体" w:cs="宋体" w:hint="eastAsia"/>
                <w:kern w:val="0"/>
                <w:szCs w:val="21"/>
              </w:rPr>
              <w:t>960</w:t>
            </w:r>
            <w:r>
              <w:rPr>
                <w:rFonts w:ascii="宋体" w:hAnsi="宋体" w:cs="宋体" w:hint="eastAsia"/>
                <w:kern w:val="0"/>
                <w:szCs w:val="21"/>
              </w:rPr>
              <w:t>，集中实践按</w:t>
            </w:r>
            <w:r>
              <w:rPr>
                <w:rFonts w:ascii="宋体" w:hAnsi="宋体" w:cs="宋体" w:hint="eastAsia"/>
                <w:kern w:val="0"/>
                <w:szCs w:val="21"/>
              </w:rPr>
              <w:t>1</w:t>
            </w:r>
            <w:r>
              <w:rPr>
                <w:rFonts w:ascii="宋体" w:hAnsi="宋体" w:cs="宋体" w:hint="eastAsia"/>
                <w:kern w:val="0"/>
                <w:szCs w:val="21"/>
              </w:rPr>
              <w:t>周</w:t>
            </w:r>
            <w:r>
              <w:rPr>
                <w:rFonts w:ascii="宋体" w:hAnsi="宋体" w:cs="宋体" w:hint="eastAsia"/>
                <w:kern w:val="0"/>
                <w:szCs w:val="21"/>
              </w:rPr>
              <w:t>=6</w:t>
            </w:r>
            <w:r>
              <w:rPr>
                <w:rFonts w:ascii="宋体" w:hAnsi="宋体" w:cs="宋体" w:hint="eastAsia"/>
                <w:kern w:val="0"/>
                <w:szCs w:val="21"/>
              </w:rPr>
              <w:t>学时</w:t>
            </w:r>
            <w:r>
              <w:rPr>
                <w:rFonts w:ascii="宋体" w:hAnsi="宋体" w:cs="宋体" w:hint="eastAsia"/>
                <w:kern w:val="0"/>
                <w:szCs w:val="21"/>
              </w:rPr>
              <w:t>/</w:t>
            </w:r>
            <w:r>
              <w:rPr>
                <w:rFonts w:ascii="宋体" w:hAnsi="宋体" w:cs="宋体" w:hint="eastAsia"/>
                <w:kern w:val="0"/>
                <w:szCs w:val="21"/>
              </w:rPr>
              <w:t>天×</w:t>
            </w:r>
            <w:r>
              <w:rPr>
                <w:rFonts w:ascii="宋体" w:hAnsi="宋体" w:cs="宋体" w:hint="eastAsia"/>
                <w:kern w:val="0"/>
                <w:szCs w:val="21"/>
              </w:rPr>
              <w:t>5</w:t>
            </w:r>
            <w:r>
              <w:rPr>
                <w:rFonts w:ascii="宋体" w:hAnsi="宋体" w:cs="宋体" w:hint="eastAsia"/>
                <w:kern w:val="0"/>
                <w:szCs w:val="21"/>
              </w:rPr>
              <w:t>天</w:t>
            </w:r>
            <w:r>
              <w:rPr>
                <w:rFonts w:ascii="宋体" w:hAnsi="宋体" w:cs="宋体" w:hint="eastAsia"/>
                <w:kern w:val="0"/>
                <w:szCs w:val="21"/>
              </w:rPr>
              <w:t>=30</w:t>
            </w:r>
            <w:r>
              <w:rPr>
                <w:rFonts w:ascii="宋体" w:hAnsi="宋体" w:cs="宋体" w:hint="eastAsia"/>
                <w:kern w:val="0"/>
                <w:szCs w:val="21"/>
              </w:rPr>
              <w:t>学时计算），占总学时（课内</w:t>
            </w:r>
            <w:proofErr w:type="gramStart"/>
            <w:r>
              <w:rPr>
                <w:rFonts w:ascii="宋体" w:hAnsi="宋体" w:cs="宋体" w:hint="eastAsia"/>
                <w:kern w:val="0"/>
                <w:szCs w:val="21"/>
              </w:rPr>
              <w:t>教学总</w:t>
            </w:r>
            <w:proofErr w:type="gramEnd"/>
            <w:r>
              <w:rPr>
                <w:rFonts w:ascii="宋体" w:hAnsi="宋体" w:cs="宋体" w:hint="eastAsia"/>
                <w:kern w:val="0"/>
                <w:szCs w:val="21"/>
              </w:rPr>
              <w:t>学时</w:t>
            </w:r>
            <w:r>
              <w:rPr>
                <w:rFonts w:ascii="宋体" w:hAnsi="宋体" w:cs="宋体"/>
                <w:kern w:val="0"/>
                <w:szCs w:val="21"/>
              </w:rPr>
              <w:t>24</w:t>
            </w:r>
            <w:r w:rsidR="000F72A8">
              <w:rPr>
                <w:rFonts w:ascii="宋体" w:hAnsi="宋体" w:cs="宋体" w:hint="eastAsia"/>
                <w:kern w:val="0"/>
                <w:szCs w:val="21"/>
              </w:rPr>
              <w:t>72</w:t>
            </w:r>
            <w:proofErr w:type="gramStart"/>
            <w:r>
              <w:rPr>
                <w:rFonts w:ascii="宋体" w:hAnsi="宋体" w:cs="宋体" w:hint="eastAsia"/>
                <w:kern w:val="0"/>
                <w:szCs w:val="21"/>
              </w:rPr>
              <w:t>及集中</w:t>
            </w:r>
            <w:proofErr w:type="gramEnd"/>
            <w:r>
              <w:rPr>
                <w:rFonts w:ascii="宋体" w:hAnsi="宋体" w:cs="宋体" w:hint="eastAsia"/>
                <w:kern w:val="0"/>
                <w:szCs w:val="21"/>
              </w:rPr>
              <w:t>实践课时</w:t>
            </w:r>
            <w:r>
              <w:rPr>
                <w:rFonts w:ascii="宋体" w:hAnsi="宋体" w:cs="宋体" w:hint="eastAsia"/>
                <w:kern w:val="0"/>
                <w:szCs w:val="21"/>
              </w:rPr>
              <w:t>32</w:t>
            </w:r>
            <w:r>
              <w:rPr>
                <w:rFonts w:ascii="宋体" w:hAnsi="宋体" w:cs="宋体" w:hint="eastAsia"/>
                <w:kern w:val="0"/>
                <w:szCs w:val="21"/>
              </w:rPr>
              <w:t>周）的</w:t>
            </w:r>
            <w:r>
              <w:rPr>
                <w:rFonts w:ascii="宋体" w:hAnsi="宋体" w:cs="宋体" w:hint="eastAsia"/>
                <w:kern w:val="0"/>
                <w:szCs w:val="21"/>
              </w:rPr>
              <w:t>4</w:t>
            </w:r>
            <w:r>
              <w:rPr>
                <w:rFonts w:ascii="宋体" w:hAnsi="宋体" w:cs="宋体"/>
                <w:kern w:val="0"/>
                <w:szCs w:val="21"/>
              </w:rPr>
              <w:t>3</w:t>
            </w:r>
            <w:r>
              <w:rPr>
                <w:rFonts w:ascii="宋体" w:hAnsi="宋体" w:cs="宋体" w:hint="eastAsia"/>
                <w:kern w:val="0"/>
                <w:szCs w:val="21"/>
              </w:rPr>
              <w:t>%</w:t>
            </w:r>
            <w:r>
              <w:rPr>
                <w:rFonts w:ascii="宋体" w:hAnsi="宋体" w:cs="宋体" w:hint="eastAsia"/>
                <w:kern w:val="0"/>
                <w:szCs w:val="21"/>
              </w:rPr>
              <w:t>。（注：不包括军事训练、生产劳动及社会实践）</w:t>
            </w:r>
          </w:p>
        </w:tc>
      </w:tr>
    </w:tbl>
    <w:p w:rsidR="00000000" w:rsidRDefault="002172B7">
      <w:pPr>
        <w:spacing w:line="380" w:lineRule="exact"/>
        <w:rPr>
          <w:rFonts w:eastAsia="黑体"/>
          <w:color w:val="000000"/>
          <w:sz w:val="24"/>
        </w:rPr>
      </w:pPr>
      <w:r>
        <w:rPr>
          <w:rFonts w:eastAsia="黑体" w:hint="eastAsia"/>
          <w:color w:val="000000"/>
          <w:sz w:val="24"/>
        </w:rPr>
        <w:t xml:space="preserve">    </w:t>
      </w:r>
      <w:r>
        <w:rPr>
          <w:rFonts w:eastAsia="黑体"/>
          <w:color w:val="000000"/>
          <w:sz w:val="24"/>
        </w:rPr>
        <w:t>五、实践课程教学安排说明</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．军事训练安排在第</w:t>
      </w:r>
      <w:r>
        <w:rPr>
          <w:rFonts w:ascii="宋体" w:hAnsi="宋体" w:cs="宋体" w:hint="eastAsia"/>
          <w:color w:val="000000"/>
          <w:szCs w:val="21"/>
        </w:rPr>
        <w:t>1</w:t>
      </w:r>
      <w:r>
        <w:rPr>
          <w:rFonts w:ascii="宋体" w:hAnsi="宋体" w:cs="宋体" w:hint="eastAsia"/>
          <w:color w:val="000000"/>
          <w:szCs w:val="21"/>
        </w:rPr>
        <w:t>学年进行。</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lastRenderedPageBreak/>
        <w:t>2</w:t>
      </w:r>
      <w:r>
        <w:rPr>
          <w:rFonts w:ascii="宋体" w:hAnsi="宋体" w:cs="宋体" w:hint="eastAsia"/>
          <w:color w:val="000000"/>
          <w:szCs w:val="21"/>
        </w:rPr>
        <w:t>．生产劳动，指学生在校期间参加学校组织的各种公益劳动，总计不少于</w:t>
      </w:r>
      <w:r>
        <w:rPr>
          <w:rFonts w:ascii="宋体" w:hAnsi="宋体" w:cs="宋体" w:hint="eastAsia"/>
          <w:color w:val="000000"/>
          <w:szCs w:val="21"/>
        </w:rPr>
        <w:t>3</w:t>
      </w:r>
      <w:r>
        <w:rPr>
          <w:rFonts w:ascii="宋体" w:hAnsi="宋体" w:cs="宋体" w:hint="eastAsia"/>
          <w:color w:val="000000"/>
          <w:szCs w:val="21"/>
        </w:rPr>
        <w:t>周。</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．创新创业教育及专业素质能力实践：安排在第</w:t>
      </w:r>
      <w:r>
        <w:rPr>
          <w:rFonts w:ascii="宋体" w:hAnsi="宋体" w:cs="宋体" w:hint="eastAsia"/>
          <w:color w:val="000000"/>
          <w:szCs w:val="21"/>
        </w:rPr>
        <w:t>3-7</w:t>
      </w:r>
      <w:r>
        <w:rPr>
          <w:rFonts w:ascii="宋体" w:hAnsi="宋体" w:cs="宋体" w:hint="eastAsia"/>
          <w:color w:val="000000"/>
          <w:szCs w:val="21"/>
        </w:rPr>
        <w:t>学期，学生应从下列项目中选择</w:t>
      </w:r>
      <w:r>
        <w:rPr>
          <w:rFonts w:ascii="宋体" w:hAnsi="宋体" w:cs="宋体" w:hint="eastAsia"/>
          <w:color w:val="000000"/>
          <w:szCs w:val="21"/>
        </w:rPr>
        <w:t>2</w:t>
      </w:r>
      <w:r>
        <w:rPr>
          <w:rFonts w:ascii="宋体" w:hAnsi="宋体" w:cs="宋体" w:hint="eastAsia"/>
          <w:color w:val="000000"/>
          <w:szCs w:val="21"/>
        </w:rPr>
        <w:t>项自主开展实践活动，每项</w:t>
      </w:r>
      <w:r>
        <w:rPr>
          <w:rFonts w:ascii="宋体" w:hAnsi="宋体" w:cs="宋体" w:hint="eastAsia"/>
          <w:color w:val="000000"/>
          <w:szCs w:val="21"/>
        </w:rPr>
        <w:t>1</w:t>
      </w:r>
      <w:r>
        <w:rPr>
          <w:rFonts w:ascii="宋体" w:hAnsi="宋体" w:cs="宋体" w:hint="eastAsia"/>
          <w:color w:val="000000"/>
          <w:szCs w:val="21"/>
        </w:rPr>
        <w:t>学分，共</w:t>
      </w:r>
      <w:r>
        <w:rPr>
          <w:rFonts w:ascii="宋体" w:hAnsi="宋体" w:cs="宋体" w:hint="eastAsia"/>
          <w:color w:val="000000"/>
          <w:szCs w:val="21"/>
        </w:rPr>
        <w:t>2</w:t>
      </w:r>
      <w:r>
        <w:rPr>
          <w:rFonts w:ascii="宋体" w:hAnsi="宋体" w:cs="宋体" w:hint="eastAsia"/>
          <w:color w:val="000000"/>
          <w:szCs w:val="21"/>
        </w:rPr>
        <w:t>学分。以提交创新创业训练计划书、调研报告、实践过程记录及总结报告、论文、作品、课件等成果，作为取得学分的考评依据。</w:t>
      </w:r>
    </w:p>
    <w:p w:rsidR="00000000" w:rsidRDefault="002172B7">
      <w:pPr>
        <w:spacing w:line="400" w:lineRule="exact"/>
        <w:ind w:firstLineChars="200" w:firstLine="420"/>
        <w:rPr>
          <w:rFonts w:ascii="宋体" w:hAnsi="宋体" w:cs="宋体"/>
          <w:color w:val="000000"/>
          <w:szCs w:val="21"/>
        </w:rPr>
      </w:pPr>
      <w:r>
        <w:rPr>
          <w:rFonts w:hAnsi="宋体"/>
          <w:szCs w:val="21"/>
        </w:rPr>
        <w:t>（</w:t>
      </w:r>
      <w:r>
        <w:rPr>
          <w:rFonts w:hint="eastAsia"/>
          <w:szCs w:val="21"/>
        </w:rPr>
        <w:t>1</w:t>
      </w:r>
      <w:r>
        <w:rPr>
          <w:rFonts w:hAnsi="宋体"/>
          <w:szCs w:val="21"/>
        </w:rPr>
        <w:t>）</w:t>
      </w:r>
      <w:r>
        <w:rPr>
          <w:rFonts w:ascii="宋体" w:hAnsi="宋体" w:cs="宋体" w:hint="eastAsia"/>
          <w:color w:val="000000"/>
          <w:szCs w:val="21"/>
        </w:rPr>
        <w:t>中学数学微课、</w:t>
      </w:r>
      <w:proofErr w:type="gramStart"/>
      <w:r>
        <w:rPr>
          <w:rFonts w:ascii="宋体" w:hAnsi="宋体" w:cs="宋体" w:hint="eastAsia"/>
          <w:color w:val="000000"/>
          <w:szCs w:val="21"/>
        </w:rPr>
        <w:t>慕课教学</w:t>
      </w:r>
      <w:proofErr w:type="gramEnd"/>
      <w:r>
        <w:rPr>
          <w:rFonts w:ascii="宋体" w:hAnsi="宋体" w:cs="宋体" w:hint="eastAsia"/>
          <w:color w:val="000000"/>
          <w:szCs w:val="21"/>
        </w:rPr>
        <w:t>设计；</w:t>
      </w:r>
      <w:r>
        <w:rPr>
          <w:rFonts w:hAnsi="宋体"/>
          <w:szCs w:val="21"/>
        </w:rPr>
        <w:t>（</w:t>
      </w:r>
      <w:r>
        <w:rPr>
          <w:rFonts w:hAnsi="宋体" w:hint="eastAsia"/>
          <w:szCs w:val="21"/>
        </w:rPr>
        <w:t>2</w:t>
      </w:r>
      <w:r>
        <w:rPr>
          <w:rFonts w:hAnsi="宋体"/>
          <w:szCs w:val="21"/>
        </w:rPr>
        <w:t>）</w:t>
      </w:r>
      <w:r>
        <w:rPr>
          <w:rFonts w:ascii="宋体" w:hAnsi="宋体" w:cs="宋体" w:hint="eastAsia"/>
          <w:color w:val="000000"/>
          <w:szCs w:val="21"/>
        </w:rPr>
        <w:t>基于数学软件的数学教学资源设计；</w:t>
      </w:r>
    </w:p>
    <w:p w:rsidR="00000000" w:rsidRDefault="002172B7">
      <w:pPr>
        <w:spacing w:line="400" w:lineRule="exact"/>
        <w:ind w:firstLineChars="200" w:firstLine="420"/>
        <w:rPr>
          <w:rFonts w:ascii="宋体" w:hAnsi="宋体" w:cs="宋体"/>
          <w:color w:val="000000"/>
          <w:szCs w:val="21"/>
        </w:rPr>
      </w:pPr>
      <w:r>
        <w:rPr>
          <w:rFonts w:hAnsi="宋体"/>
          <w:szCs w:val="21"/>
        </w:rPr>
        <w:t>（</w:t>
      </w:r>
      <w:r>
        <w:rPr>
          <w:rFonts w:hAnsi="宋体" w:hint="eastAsia"/>
          <w:szCs w:val="21"/>
        </w:rPr>
        <w:t>3</w:t>
      </w:r>
      <w:r>
        <w:rPr>
          <w:rFonts w:hAnsi="宋体"/>
          <w:szCs w:val="21"/>
        </w:rPr>
        <w:t>）</w:t>
      </w:r>
      <w:r>
        <w:rPr>
          <w:rFonts w:ascii="宋体" w:hAnsi="宋体" w:cs="宋体" w:hint="eastAsia"/>
          <w:color w:val="000000"/>
          <w:szCs w:val="21"/>
        </w:rPr>
        <w:t>中学数学教学改革调研报告；</w:t>
      </w:r>
      <w:r>
        <w:rPr>
          <w:rFonts w:hAnsi="宋体"/>
          <w:szCs w:val="21"/>
        </w:rPr>
        <w:t>（</w:t>
      </w:r>
      <w:r>
        <w:rPr>
          <w:rFonts w:hAnsi="宋体" w:hint="eastAsia"/>
          <w:szCs w:val="21"/>
        </w:rPr>
        <w:t>4</w:t>
      </w:r>
      <w:r>
        <w:rPr>
          <w:rFonts w:hAnsi="宋体"/>
          <w:szCs w:val="21"/>
        </w:rPr>
        <w:t>）</w:t>
      </w:r>
      <w:r>
        <w:rPr>
          <w:rFonts w:ascii="宋体" w:hAnsi="宋体" w:cs="宋体" w:hint="eastAsia"/>
          <w:color w:val="000000"/>
          <w:szCs w:val="21"/>
        </w:rPr>
        <w:t>中学数学优质课的研讨与评价报告；</w:t>
      </w:r>
    </w:p>
    <w:p w:rsidR="00000000" w:rsidRDefault="002172B7">
      <w:pPr>
        <w:spacing w:line="400" w:lineRule="exact"/>
        <w:ind w:firstLineChars="200" w:firstLine="420"/>
        <w:rPr>
          <w:rFonts w:ascii="宋体" w:hAnsi="宋体" w:cs="宋体"/>
          <w:color w:val="000000"/>
          <w:szCs w:val="21"/>
        </w:rPr>
      </w:pPr>
      <w:r>
        <w:rPr>
          <w:rFonts w:hAnsi="宋体"/>
          <w:szCs w:val="21"/>
        </w:rPr>
        <w:t>（</w:t>
      </w:r>
      <w:r>
        <w:rPr>
          <w:rFonts w:hAnsi="宋体" w:hint="eastAsia"/>
          <w:szCs w:val="21"/>
        </w:rPr>
        <w:t>5</w:t>
      </w:r>
      <w:r>
        <w:rPr>
          <w:rFonts w:hAnsi="宋体"/>
          <w:szCs w:val="21"/>
        </w:rPr>
        <w:t>）</w:t>
      </w:r>
      <w:r>
        <w:rPr>
          <w:rFonts w:hAnsi="宋体" w:hint="eastAsia"/>
          <w:szCs w:val="21"/>
        </w:rPr>
        <w:t>获得</w:t>
      </w:r>
      <w:r>
        <w:rPr>
          <w:rFonts w:ascii="宋体" w:hAnsi="宋体" w:cs="宋体" w:hint="eastAsia"/>
          <w:color w:val="000000"/>
          <w:szCs w:val="21"/>
        </w:rPr>
        <w:t>校级以上奖项（不含校级）；</w:t>
      </w:r>
      <w:r>
        <w:rPr>
          <w:rFonts w:hAnsi="宋体"/>
          <w:szCs w:val="21"/>
        </w:rPr>
        <w:t>（</w:t>
      </w:r>
      <w:r>
        <w:rPr>
          <w:rFonts w:hAnsi="宋体" w:hint="eastAsia"/>
          <w:szCs w:val="21"/>
        </w:rPr>
        <w:t>6</w:t>
      </w:r>
      <w:r>
        <w:rPr>
          <w:rFonts w:hAnsi="宋体"/>
          <w:szCs w:val="21"/>
        </w:rPr>
        <w:t>）</w:t>
      </w:r>
      <w:r>
        <w:rPr>
          <w:rFonts w:ascii="宋体" w:hAnsi="宋体" w:cs="宋体" w:hint="eastAsia"/>
          <w:color w:val="000000"/>
          <w:szCs w:val="21"/>
        </w:rPr>
        <w:t>完成创</w:t>
      </w:r>
      <w:r>
        <w:rPr>
          <w:rFonts w:ascii="宋体" w:hAnsi="宋体" w:cs="宋体" w:hint="eastAsia"/>
          <w:color w:val="000000"/>
          <w:szCs w:val="21"/>
        </w:rPr>
        <w:t>新创业训练计划或其他大学生科研项目；</w:t>
      </w:r>
    </w:p>
    <w:p w:rsidR="00000000" w:rsidRDefault="002172B7">
      <w:pPr>
        <w:spacing w:line="400" w:lineRule="exact"/>
        <w:ind w:firstLineChars="200" w:firstLine="420"/>
        <w:rPr>
          <w:rFonts w:ascii="宋体" w:hAnsi="宋体" w:cs="宋体"/>
          <w:color w:val="000000"/>
          <w:szCs w:val="21"/>
        </w:rPr>
      </w:pPr>
      <w:r>
        <w:rPr>
          <w:rFonts w:hAnsi="宋体"/>
          <w:szCs w:val="21"/>
        </w:rPr>
        <w:t>（</w:t>
      </w:r>
      <w:r>
        <w:rPr>
          <w:rFonts w:hAnsi="宋体" w:hint="eastAsia"/>
          <w:szCs w:val="21"/>
        </w:rPr>
        <w:t>7</w:t>
      </w:r>
      <w:r>
        <w:rPr>
          <w:rFonts w:hAnsi="宋体"/>
          <w:szCs w:val="21"/>
        </w:rPr>
        <w:t>）</w:t>
      </w:r>
      <w:r>
        <w:rPr>
          <w:rFonts w:hAnsi="宋体" w:hint="eastAsia"/>
          <w:szCs w:val="21"/>
        </w:rPr>
        <w:t>在</w:t>
      </w:r>
      <w:r>
        <w:rPr>
          <w:rFonts w:hAnsi="宋体" w:hint="eastAsia"/>
          <w:szCs w:val="21"/>
        </w:rPr>
        <w:t>CN</w:t>
      </w:r>
      <w:r>
        <w:rPr>
          <w:rFonts w:hAnsi="宋体" w:hint="eastAsia"/>
          <w:szCs w:val="21"/>
        </w:rPr>
        <w:t>级别以上的刊物上发表教研或学术论文。</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4</w:t>
      </w:r>
      <w:r>
        <w:rPr>
          <w:rFonts w:ascii="宋体" w:hAnsi="宋体" w:cs="宋体" w:hint="eastAsia"/>
          <w:bCs/>
          <w:color w:val="000000"/>
          <w:szCs w:val="21"/>
        </w:rPr>
        <w:t>．</w:t>
      </w:r>
      <w:r>
        <w:rPr>
          <w:rFonts w:ascii="宋体" w:hAnsi="宋体" w:cs="宋体" w:hint="eastAsia"/>
          <w:color w:val="000000"/>
          <w:szCs w:val="21"/>
        </w:rPr>
        <w:t>社会实践活动可结合两课的教学在寒、暑假组织实施，每生在学期间参加社会实践活动的时间累计应不少于</w:t>
      </w:r>
      <w:r>
        <w:rPr>
          <w:rFonts w:ascii="宋体" w:hAnsi="宋体" w:cs="宋体" w:hint="eastAsia"/>
          <w:color w:val="000000"/>
          <w:szCs w:val="21"/>
        </w:rPr>
        <w:t>4</w:t>
      </w:r>
      <w:r>
        <w:rPr>
          <w:rFonts w:ascii="宋体" w:hAnsi="宋体" w:cs="宋体" w:hint="eastAsia"/>
          <w:color w:val="000000"/>
          <w:szCs w:val="21"/>
        </w:rPr>
        <w:t>周。</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5</w:t>
      </w:r>
      <w:r>
        <w:rPr>
          <w:rFonts w:ascii="宋体" w:hAnsi="宋体" w:cs="宋体" w:hint="eastAsia"/>
          <w:color w:val="000000"/>
          <w:szCs w:val="21"/>
        </w:rPr>
        <w:t>．教育见习安排在第</w:t>
      </w:r>
      <w:r>
        <w:rPr>
          <w:rFonts w:ascii="宋体" w:hAnsi="宋体" w:cs="宋体" w:hint="eastAsia"/>
          <w:color w:val="000000"/>
          <w:szCs w:val="21"/>
        </w:rPr>
        <w:t>3-6</w:t>
      </w:r>
      <w:r>
        <w:rPr>
          <w:rFonts w:ascii="宋体" w:hAnsi="宋体" w:cs="宋体" w:hint="eastAsia"/>
          <w:color w:val="000000"/>
          <w:szCs w:val="21"/>
        </w:rPr>
        <w:t>学期进行，每学期安排</w:t>
      </w:r>
      <w:r>
        <w:rPr>
          <w:rFonts w:ascii="宋体" w:hAnsi="宋体" w:cs="宋体" w:hint="eastAsia"/>
          <w:color w:val="000000"/>
          <w:szCs w:val="21"/>
        </w:rPr>
        <w:t>1</w:t>
      </w:r>
      <w:r>
        <w:rPr>
          <w:rFonts w:ascii="宋体" w:hAnsi="宋体" w:cs="宋体" w:hint="eastAsia"/>
          <w:color w:val="000000"/>
          <w:szCs w:val="21"/>
        </w:rPr>
        <w:t>周，共</w:t>
      </w:r>
      <w:r>
        <w:rPr>
          <w:rFonts w:ascii="宋体" w:hAnsi="宋体" w:cs="宋体" w:hint="eastAsia"/>
          <w:color w:val="000000"/>
          <w:szCs w:val="21"/>
        </w:rPr>
        <w:t>4</w:t>
      </w:r>
      <w:r>
        <w:rPr>
          <w:rFonts w:ascii="宋体" w:hAnsi="宋体" w:cs="宋体" w:hint="eastAsia"/>
          <w:color w:val="000000"/>
          <w:szCs w:val="21"/>
        </w:rPr>
        <w:t>周，</w:t>
      </w:r>
      <w:r>
        <w:rPr>
          <w:rFonts w:ascii="宋体" w:hAnsi="宋体" w:cs="宋体" w:hint="eastAsia"/>
          <w:color w:val="000000"/>
          <w:szCs w:val="21"/>
        </w:rPr>
        <w:t>2</w:t>
      </w:r>
      <w:r>
        <w:rPr>
          <w:rFonts w:ascii="宋体" w:hAnsi="宋体" w:cs="宋体" w:hint="eastAsia"/>
          <w:color w:val="000000"/>
          <w:szCs w:val="21"/>
        </w:rPr>
        <w:t>学分。</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．学年论文安排在第</w:t>
      </w:r>
      <w:r>
        <w:rPr>
          <w:rFonts w:ascii="宋体" w:hAnsi="宋体" w:cs="宋体" w:hint="eastAsia"/>
          <w:color w:val="000000"/>
          <w:szCs w:val="21"/>
        </w:rPr>
        <w:t>5-6</w:t>
      </w:r>
      <w:r>
        <w:rPr>
          <w:rFonts w:ascii="宋体" w:hAnsi="宋体" w:cs="宋体" w:hint="eastAsia"/>
          <w:color w:val="000000"/>
          <w:szCs w:val="21"/>
        </w:rPr>
        <w:t>学期进行，不计学分。</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 xml:space="preserve">7. </w:t>
      </w:r>
      <w:r>
        <w:rPr>
          <w:rFonts w:ascii="宋体" w:hAnsi="宋体" w:cs="宋体" w:hint="eastAsia"/>
          <w:color w:val="000000"/>
          <w:szCs w:val="21"/>
        </w:rPr>
        <w:t>教育实习安排在第</w:t>
      </w:r>
      <w:r>
        <w:rPr>
          <w:rFonts w:ascii="宋体" w:hAnsi="宋体" w:cs="宋体" w:hint="eastAsia"/>
          <w:color w:val="000000"/>
          <w:szCs w:val="21"/>
        </w:rPr>
        <w:t>7</w:t>
      </w:r>
      <w:r>
        <w:rPr>
          <w:rFonts w:ascii="宋体" w:hAnsi="宋体" w:cs="宋体" w:hint="eastAsia"/>
          <w:color w:val="000000"/>
          <w:szCs w:val="21"/>
        </w:rPr>
        <w:t>学期进行，共</w:t>
      </w:r>
      <w:r>
        <w:rPr>
          <w:rFonts w:ascii="宋体" w:hAnsi="宋体" w:cs="宋体" w:hint="eastAsia"/>
          <w:color w:val="000000"/>
          <w:szCs w:val="21"/>
        </w:rPr>
        <w:t>14</w:t>
      </w:r>
      <w:r>
        <w:rPr>
          <w:rFonts w:ascii="宋体" w:hAnsi="宋体" w:cs="宋体" w:hint="eastAsia"/>
          <w:color w:val="000000"/>
          <w:szCs w:val="21"/>
        </w:rPr>
        <w:t>周，</w:t>
      </w:r>
      <w:r>
        <w:rPr>
          <w:rFonts w:ascii="宋体" w:hAnsi="宋体" w:cs="宋体" w:hint="eastAsia"/>
          <w:color w:val="000000"/>
          <w:szCs w:val="21"/>
        </w:rPr>
        <w:t>10</w:t>
      </w:r>
      <w:r>
        <w:rPr>
          <w:rFonts w:ascii="宋体" w:hAnsi="宋体" w:cs="宋体" w:hint="eastAsia"/>
          <w:color w:val="000000"/>
          <w:szCs w:val="21"/>
        </w:rPr>
        <w:t>学分。</w:t>
      </w:r>
    </w:p>
    <w:p w:rsidR="00000000" w:rsidRDefault="002172B7">
      <w:pPr>
        <w:spacing w:line="400" w:lineRule="exact"/>
        <w:ind w:firstLineChars="200" w:firstLine="420"/>
        <w:rPr>
          <w:rFonts w:ascii="宋体" w:hAnsi="宋体" w:cs="宋体"/>
          <w:color w:val="000000"/>
          <w:szCs w:val="21"/>
        </w:rPr>
      </w:pPr>
      <w:r>
        <w:rPr>
          <w:rFonts w:ascii="宋体" w:hAnsi="宋体" w:cs="宋体" w:hint="eastAsia"/>
          <w:color w:val="000000"/>
          <w:szCs w:val="21"/>
        </w:rPr>
        <w:t>8</w:t>
      </w:r>
      <w:r>
        <w:rPr>
          <w:rFonts w:ascii="宋体" w:hAnsi="宋体" w:cs="宋体" w:hint="eastAsia"/>
          <w:color w:val="000000"/>
          <w:szCs w:val="21"/>
        </w:rPr>
        <w:t>．毕业论文（设计）安排在第</w:t>
      </w:r>
      <w:r>
        <w:rPr>
          <w:rFonts w:ascii="宋体" w:hAnsi="宋体" w:cs="宋体" w:hint="eastAsia"/>
          <w:color w:val="000000"/>
          <w:szCs w:val="21"/>
        </w:rPr>
        <w:t>8</w:t>
      </w:r>
      <w:r>
        <w:rPr>
          <w:rFonts w:ascii="宋体" w:hAnsi="宋体" w:cs="宋体" w:hint="eastAsia"/>
          <w:color w:val="000000"/>
          <w:szCs w:val="21"/>
        </w:rPr>
        <w:t>学期进行，共</w:t>
      </w:r>
      <w:r>
        <w:rPr>
          <w:rFonts w:ascii="宋体" w:hAnsi="宋体" w:cs="宋体" w:hint="eastAsia"/>
          <w:color w:val="000000"/>
          <w:szCs w:val="21"/>
        </w:rPr>
        <w:t>10</w:t>
      </w:r>
      <w:r>
        <w:rPr>
          <w:rFonts w:ascii="宋体" w:hAnsi="宋体" w:cs="宋体" w:hint="eastAsia"/>
          <w:color w:val="000000"/>
          <w:szCs w:val="21"/>
        </w:rPr>
        <w:t>周，</w:t>
      </w:r>
      <w:r>
        <w:rPr>
          <w:rFonts w:ascii="宋体" w:hAnsi="宋体" w:cs="宋体" w:hint="eastAsia"/>
          <w:color w:val="000000"/>
          <w:szCs w:val="21"/>
        </w:rPr>
        <w:t>6</w:t>
      </w:r>
      <w:r>
        <w:rPr>
          <w:rFonts w:ascii="宋体" w:hAnsi="宋体" w:cs="宋体" w:hint="eastAsia"/>
          <w:color w:val="000000"/>
          <w:szCs w:val="21"/>
        </w:rPr>
        <w:t>学分。</w:t>
      </w:r>
    </w:p>
    <w:p w:rsidR="00000000" w:rsidRDefault="002172B7">
      <w:pPr>
        <w:spacing w:line="380" w:lineRule="exact"/>
        <w:ind w:firstLineChars="200" w:firstLine="480"/>
        <w:rPr>
          <w:rFonts w:eastAsia="黑体"/>
          <w:color w:val="000000"/>
          <w:sz w:val="24"/>
        </w:rPr>
      </w:pPr>
      <w:r>
        <w:rPr>
          <w:rFonts w:eastAsia="黑体"/>
          <w:color w:val="000000"/>
          <w:sz w:val="24"/>
        </w:rPr>
        <w:t>六、各学年周数安排表</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637"/>
        <w:gridCol w:w="13"/>
        <w:gridCol w:w="581"/>
        <w:gridCol w:w="682"/>
        <w:gridCol w:w="1065"/>
        <w:gridCol w:w="1182"/>
        <w:gridCol w:w="1154"/>
        <w:gridCol w:w="1155"/>
        <w:gridCol w:w="715"/>
        <w:gridCol w:w="1126"/>
      </w:tblGrid>
      <w:tr w:rsidR="00000000">
        <w:trPr>
          <w:cantSplit/>
          <w:trHeight w:val="355"/>
          <w:jc w:val="center"/>
        </w:trPr>
        <w:tc>
          <w:tcPr>
            <w:tcW w:w="582" w:type="dxa"/>
            <w:vMerge w:val="restart"/>
            <w:vAlign w:val="center"/>
          </w:tcPr>
          <w:p w:rsidR="00000000" w:rsidRDefault="002172B7">
            <w:pPr>
              <w:spacing w:line="300" w:lineRule="exact"/>
              <w:jc w:val="center"/>
              <w:rPr>
                <w:color w:val="000000"/>
                <w:szCs w:val="21"/>
              </w:rPr>
            </w:pPr>
            <w:r>
              <w:rPr>
                <w:rFonts w:hAnsi="宋体"/>
                <w:color w:val="000000"/>
                <w:szCs w:val="21"/>
              </w:rPr>
              <w:t>学年</w:t>
            </w:r>
          </w:p>
        </w:tc>
        <w:tc>
          <w:tcPr>
            <w:tcW w:w="637" w:type="dxa"/>
            <w:vMerge w:val="restart"/>
            <w:vAlign w:val="center"/>
          </w:tcPr>
          <w:p w:rsidR="00000000" w:rsidRDefault="002172B7">
            <w:pPr>
              <w:spacing w:line="300" w:lineRule="exact"/>
              <w:jc w:val="center"/>
              <w:rPr>
                <w:color w:val="000000"/>
                <w:szCs w:val="21"/>
              </w:rPr>
            </w:pPr>
            <w:r>
              <w:rPr>
                <w:rFonts w:hAnsi="宋体"/>
                <w:color w:val="000000"/>
                <w:szCs w:val="21"/>
              </w:rPr>
              <w:t>学期</w:t>
            </w:r>
          </w:p>
        </w:tc>
        <w:tc>
          <w:tcPr>
            <w:tcW w:w="594" w:type="dxa"/>
            <w:gridSpan w:val="2"/>
            <w:vMerge w:val="restart"/>
            <w:vAlign w:val="center"/>
          </w:tcPr>
          <w:p w:rsidR="00000000" w:rsidRDefault="002172B7">
            <w:pPr>
              <w:spacing w:line="300" w:lineRule="exact"/>
              <w:jc w:val="center"/>
              <w:rPr>
                <w:color w:val="000000"/>
                <w:szCs w:val="21"/>
              </w:rPr>
            </w:pPr>
            <w:r>
              <w:rPr>
                <w:rFonts w:hAnsi="宋体"/>
                <w:color w:val="000000"/>
                <w:szCs w:val="21"/>
              </w:rPr>
              <w:t>课堂教学</w:t>
            </w:r>
          </w:p>
        </w:tc>
        <w:tc>
          <w:tcPr>
            <w:tcW w:w="682" w:type="dxa"/>
            <w:vMerge w:val="restart"/>
            <w:vAlign w:val="center"/>
          </w:tcPr>
          <w:p w:rsidR="00000000" w:rsidRDefault="002172B7">
            <w:pPr>
              <w:spacing w:line="300" w:lineRule="exact"/>
              <w:jc w:val="center"/>
              <w:rPr>
                <w:color w:val="000000"/>
                <w:szCs w:val="21"/>
              </w:rPr>
            </w:pPr>
            <w:r>
              <w:rPr>
                <w:rFonts w:hAnsi="宋体"/>
                <w:color w:val="000000"/>
                <w:szCs w:val="21"/>
              </w:rPr>
              <w:t>复习考试</w:t>
            </w:r>
          </w:p>
        </w:tc>
        <w:tc>
          <w:tcPr>
            <w:tcW w:w="4556" w:type="dxa"/>
            <w:gridSpan w:val="4"/>
            <w:vAlign w:val="center"/>
          </w:tcPr>
          <w:p w:rsidR="00000000" w:rsidRDefault="002172B7">
            <w:pPr>
              <w:spacing w:line="300" w:lineRule="exact"/>
              <w:jc w:val="center"/>
              <w:rPr>
                <w:rFonts w:hAnsi="宋体"/>
                <w:color w:val="000000"/>
                <w:szCs w:val="21"/>
              </w:rPr>
            </w:pPr>
            <w:r>
              <w:rPr>
                <w:rFonts w:hAnsi="宋体" w:hint="eastAsia"/>
                <w:color w:val="000000"/>
                <w:szCs w:val="21"/>
              </w:rPr>
              <w:t>集中实践环节</w:t>
            </w:r>
          </w:p>
        </w:tc>
        <w:tc>
          <w:tcPr>
            <w:tcW w:w="715" w:type="dxa"/>
            <w:vMerge w:val="restart"/>
            <w:vAlign w:val="center"/>
          </w:tcPr>
          <w:p w:rsidR="00000000" w:rsidRDefault="002172B7">
            <w:pPr>
              <w:spacing w:line="300" w:lineRule="exact"/>
              <w:jc w:val="center"/>
              <w:rPr>
                <w:color w:val="000000"/>
                <w:szCs w:val="21"/>
              </w:rPr>
            </w:pPr>
            <w:r>
              <w:rPr>
                <w:rFonts w:hAnsi="宋体"/>
                <w:color w:val="000000"/>
                <w:szCs w:val="21"/>
              </w:rPr>
              <w:t>机动与</w:t>
            </w:r>
          </w:p>
          <w:p w:rsidR="00000000" w:rsidRDefault="002172B7">
            <w:pPr>
              <w:spacing w:line="300" w:lineRule="exact"/>
              <w:jc w:val="center"/>
              <w:rPr>
                <w:color w:val="000000"/>
                <w:szCs w:val="21"/>
              </w:rPr>
            </w:pPr>
            <w:r>
              <w:rPr>
                <w:rFonts w:hAnsi="宋体"/>
                <w:color w:val="000000"/>
                <w:szCs w:val="21"/>
              </w:rPr>
              <w:t>生产劳动</w:t>
            </w:r>
          </w:p>
        </w:tc>
        <w:tc>
          <w:tcPr>
            <w:tcW w:w="1126" w:type="dxa"/>
            <w:vMerge w:val="restart"/>
            <w:vAlign w:val="center"/>
          </w:tcPr>
          <w:p w:rsidR="00000000" w:rsidRDefault="002172B7">
            <w:pPr>
              <w:spacing w:line="300" w:lineRule="exact"/>
              <w:jc w:val="center"/>
              <w:rPr>
                <w:color w:val="000000"/>
                <w:szCs w:val="21"/>
              </w:rPr>
            </w:pPr>
            <w:r>
              <w:rPr>
                <w:rFonts w:hAnsi="宋体"/>
                <w:color w:val="000000"/>
                <w:szCs w:val="21"/>
              </w:rPr>
              <w:t>军训</w:t>
            </w:r>
          </w:p>
          <w:p w:rsidR="00000000" w:rsidRDefault="002172B7">
            <w:pPr>
              <w:spacing w:line="300" w:lineRule="exact"/>
              <w:jc w:val="center"/>
              <w:rPr>
                <w:color w:val="000000"/>
                <w:szCs w:val="21"/>
              </w:rPr>
            </w:pPr>
            <w:r>
              <w:rPr>
                <w:rFonts w:hAnsi="宋体"/>
                <w:color w:val="000000"/>
                <w:szCs w:val="21"/>
              </w:rPr>
              <w:t>入学教育</w:t>
            </w:r>
          </w:p>
          <w:p w:rsidR="00000000" w:rsidRDefault="002172B7">
            <w:pPr>
              <w:spacing w:line="300" w:lineRule="exact"/>
              <w:jc w:val="center"/>
              <w:rPr>
                <w:color w:val="000000"/>
                <w:szCs w:val="21"/>
              </w:rPr>
            </w:pPr>
            <w:r>
              <w:rPr>
                <w:rFonts w:hAnsi="宋体"/>
                <w:color w:val="000000"/>
                <w:szCs w:val="21"/>
              </w:rPr>
              <w:t>毕业教育</w:t>
            </w:r>
          </w:p>
        </w:tc>
      </w:tr>
      <w:tr w:rsidR="00000000">
        <w:trPr>
          <w:cantSplit/>
          <w:trHeight w:val="958"/>
          <w:jc w:val="center"/>
        </w:trPr>
        <w:tc>
          <w:tcPr>
            <w:tcW w:w="582" w:type="dxa"/>
            <w:vMerge/>
            <w:vAlign w:val="center"/>
          </w:tcPr>
          <w:p w:rsidR="00000000" w:rsidRDefault="002172B7">
            <w:pPr>
              <w:spacing w:line="300" w:lineRule="exact"/>
              <w:jc w:val="center"/>
              <w:rPr>
                <w:color w:val="000000"/>
                <w:szCs w:val="21"/>
              </w:rPr>
            </w:pPr>
          </w:p>
        </w:tc>
        <w:tc>
          <w:tcPr>
            <w:tcW w:w="637" w:type="dxa"/>
            <w:vMerge/>
            <w:vAlign w:val="center"/>
          </w:tcPr>
          <w:p w:rsidR="00000000" w:rsidRDefault="002172B7">
            <w:pPr>
              <w:spacing w:line="300" w:lineRule="exact"/>
              <w:jc w:val="center"/>
              <w:rPr>
                <w:color w:val="000000"/>
                <w:szCs w:val="21"/>
              </w:rPr>
            </w:pPr>
          </w:p>
        </w:tc>
        <w:tc>
          <w:tcPr>
            <w:tcW w:w="594" w:type="dxa"/>
            <w:gridSpan w:val="2"/>
            <w:vMerge/>
            <w:vAlign w:val="center"/>
          </w:tcPr>
          <w:p w:rsidR="00000000" w:rsidRDefault="002172B7">
            <w:pPr>
              <w:spacing w:line="300" w:lineRule="exact"/>
              <w:jc w:val="center"/>
              <w:rPr>
                <w:color w:val="000000"/>
                <w:szCs w:val="21"/>
              </w:rPr>
            </w:pPr>
          </w:p>
        </w:tc>
        <w:tc>
          <w:tcPr>
            <w:tcW w:w="682" w:type="dxa"/>
            <w:vMerge/>
            <w:vAlign w:val="center"/>
          </w:tcPr>
          <w:p w:rsidR="00000000" w:rsidRDefault="002172B7">
            <w:pPr>
              <w:spacing w:line="300" w:lineRule="exact"/>
              <w:jc w:val="center"/>
              <w:rPr>
                <w:color w:val="000000"/>
                <w:szCs w:val="21"/>
              </w:rPr>
            </w:pPr>
          </w:p>
        </w:tc>
        <w:tc>
          <w:tcPr>
            <w:tcW w:w="1065" w:type="dxa"/>
            <w:vAlign w:val="center"/>
          </w:tcPr>
          <w:p w:rsidR="00000000" w:rsidRDefault="002172B7">
            <w:pPr>
              <w:spacing w:line="300" w:lineRule="exact"/>
              <w:jc w:val="center"/>
              <w:rPr>
                <w:color w:val="000000"/>
                <w:szCs w:val="21"/>
              </w:rPr>
            </w:pPr>
            <w:r>
              <w:rPr>
                <w:rFonts w:hAnsi="宋体"/>
                <w:color w:val="000000"/>
                <w:szCs w:val="21"/>
              </w:rPr>
              <w:t>教育</w:t>
            </w:r>
            <w:r>
              <w:rPr>
                <w:rFonts w:hAnsi="宋体" w:hint="eastAsia"/>
                <w:color w:val="000000"/>
                <w:szCs w:val="21"/>
              </w:rPr>
              <w:t>实习</w:t>
            </w:r>
            <w:r>
              <w:rPr>
                <w:rFonts w:hAnsi="宋体"/>
                <w:color w:val="000000"/>
                <w:szCs w:val="21"/>
              </w:rPr>
              <w:t>或</w:t>
            </w:r>
          </w:p>
          <w:p w:rsidR="00000000" w:rsidRDefault="002172B7">
            <w:pPr>
              <w:spacing w:line="300" w:lineRule="exact"/>
              <w:jc w:val="center"/>
              <w:rPr>
                <w:color w:val="000000"/>
                <w:szCs w:val="21"/>
              </w:rPr>
            </w:pPr>
            <w:r>
              <w:rPr>
                <w:rFonts w:hAnsi="宋体"/>
                <w:color w:val="000000"/>
                <w:szCs w:val="21"/>
              </w:rPr>
              <w:t>毕业实习</w:t>
            </w:r>
          </w:p>
        </w:tc>
        <w:tc>
          <w:tcPr>
            <w:tcW w:w="1182" w:type="dxa"/>
            <w:vAlign w:val="center"/>
          </w:tcPr>
          <w:p w:rsidR="00000000" w:rsidRDefault="002172B7">
            <w:pPr>
              <w:spacing w:line="300" w:lineRule="exact"/>
              <w:jc w:val="center"/>
              <w:rPr>
                <w:color w:val="000000"/>
                <w:szCs w:val="21"/>
              </w:rPr>
            </w:pPr>
            <w:r>
              <w:rPr>
                <w:rFonts w:hAnsi="宋体"/>
                <w:color w:val="000000"/>
                <w:szCs w:val="21"/>
              </w:rPr>
              <w:t>教育</w:t>
            </w:r>
            <w:r>
              <w:rPr>
                <w:rFonts w:hAnsi="宋体" w:hint="eastAsia"/>
                <w:color w:val="000000"/>
                <w:szCs w:val="21"/>
              </w:rPr>
              <w:t>见习</w:t>
            </w:r>
            <w:r>
              <w:rPr>
                <w:rFonts w:hAnsi="宋体"/>
                <w:color w:val="000000"/>
                <w:szCs w:val="21"/>
              </w:rPr>
              <w:t>或</w:t>
            </w:r>
          </w:p>
          <w:p w:rsidR="00000000" w:rsidRDefault="002172B7">
            <w:pPr>
              <w:spacing w:line="300" w:lineRule="exact"/>
              <w:jc w:val="center"/>
              <w:rPr>
                <w:color w:val="000000"/>
                <w:szCs w:val="21"/>
              </w:rPr>
            </w:pPr>
            <w:r>
              <w:rPr>
                <w:rFonts w:hAnsi="宋体"/>
                <w:color w:val="000000"/>
                <w:szCs w:val="21"/>
              </w:rPr>
              <w:t>专业见习</w:t>
            </w:r>
          </w:p>
        </w:tc>
        <w:tc>
          <w:tcPr>
            <w:tcW w:w="1154" w:type="dxa"/>
            <w:vAlign w:val="center"/>
          </w:tcPr>
          <w:p w:rsidR="00000000" w:rsidRDefault="002172B7">
            <w:pPr>
              <w:spacing w:line="300" w:lineRule="exact"/>
              <w:jc w:val="center"/>
              <w:rPr>
                <w:rFonts w:hAnsi="宋体"/>
                <w:color w:val="000000"/>
                <w:szCs w:val="21"/>
              </w:rPr>
            </w:pPr>
            <w:r>
              <w:rPr>
                <w:rFonts w:hAnsi="宋体"/>
                <w:color w:val="000000"/>
                <w:szCs w:val="21"/>
              </w:rPr>
              <w:t>课程设计或</w:t>
            </w:r>
          </w:p>
          <w:p w:rsidR="00000000" w:rsidRDefault="002172B7">
            <w:pPr>
              <w:spacing w:line="300" w:lineRule="exact"/>
              <w:jc w:val="center"/>
              <w:rPr>
                <w:color w:val="000000"/>
                <w:szCs w:val="21"/>
              </w:rPr>
            </w:pPr>
            <w:r>
              <w:rPr>
                <w:rFonts w:hAnsi="宋体" w:hint="eastAsia"/>
                <w:color w:val="000000"/>
                <w:szCs w:val="21"/>
              </w:rPr>
              <w:t>课程</w:t>
            </w:r>
            <w:r>
              <w:rPr>
                <w:rFonts w:hAnsi="宋体"/>
                <w:color w:val="000000"/>
                <w:szCs w:val="21"/>
              </w:rPr>
              <w:t>实践</w:t>
            </w:r>
          </w:p>
        </w:tc>
        <w:tc>
          <w:tcPr>
            <w:tcW w:w="1155" w:type="dxa"/>
            <w:vAlign w:val="center"/>
          </w:tcPr>
          <w:p w:rsidR="00000000" w:rsidRDefault="002172B7">
            <w:pPr>
              <w:spacing w:line="300" w:lineRule="exact"/>
              <w:jc w:val="center"/>
              <w:rPr>
                <w:color w:val="000000"/>
                <w:szCs w:val="21"/>
              </w:rPr>
            </w:pPr>
            <w:r>
              <w:rPr>
                <w:rFonts w:hAnsi="宋体"/>
                <w:color w:val="000000"/>
                <w:szCs w:val="21"/>
              </w:rPr>
              <w:t>毕业</w:t>
            </w:r>
            <w:r>
              <w:rPr>
                <w:rFonts w:hAnsi="宋体" w:hint="eastAsia"/>
                <w:color w:val="000000"/>
                <w:szCs w:val="21"/>
              </w:rPr>
              <w:t>设计（论文）</w:t>
            </w:r>
          </w:p>
        </w:tc>
        <w:tc>
          <w:tcPr>
            <w:tcW w:w="715" w:type="dxa"/>
            <w:vMerge/>
            <w:vAlign w:val="center"/>
          </w:tcPr>
          <w:p w:rsidR="00000000" w:rsidRDefault="002172B7">
            <w:pPr>
              <w:spacing w:line="300" w:lineRule="exact"/>
              <w:jc w:val="center"/>
              <w:rPr>
                <w:color w:val="000000"/>
                <w:szCs w:val="21"/>
              </w:rPr>
            </w:pPr>
          </w:p>
        </w:tc>
        <w:tc>
          <w:tcPr>
            <w:tcW w:w="1126" w:type="dxa"/>
            <w:vMerge/>
            <w:vAlign w:val="center"/>
          </w:tcPr>
          <w:p w:rsidR="00000000" w:rsidRDefault="002172B7">
            <w:pPr>
              <w:spacing w:line="300" w:lineRule="exact"/>
              <w:jc w:val="center"/>
              <w:rPr>
                <w:color w:val="000000"/>
                <w:szCs w:val="21"/>
              </w:rPr>
            </w:pPr>
          </w:p>
        </w:tc>
      </w:tr>
      <w:tr w:rsidR="00000000">
        <w:trPr>
          <w:cantSplit/>
          <w:trHeight w:val="357"/>
          <w:jc w:val="center"/>
        </w:trPr>
        <w:tc>
          <w:tcPr>
            <w:tcW w:w="582" w:type="dxa"/>
            <w:vMerge w:val="restart"/>
            <w:vAlign w:val="center"/>
          </w:tcPr>
          <w:p w:rsidR="00000000" w:rsidRDefault="002172B7">
            <w:pPr>
              <w:spacing w:line="300" w:lineRule="exact"/>
              <w:jc w:val="center"/>
              <w:rPr>
                <w:color w:val="000000"/>
                <w:szCs w:val="21"/>
              </w:rPr>
            </w:pPr>
            <w:proofErr w:type="gramStart"/>
            <w:r>
              <w:rPr>
                <w:rFonts w:hAnsi="宋体"/>
                <w:color w:val="000000"/>
                <w:szCs w:val="21"/>
              </w:rPr>
              <w:t>一</w:t>
            </w:r>
            <w:proofErr w:type="gramEnd"/>
          </w:p>
        </w:tc>
        <w:tc>
          <w:tcPr>
            <w:tcW w:w="637" w:type="dxa"/>
            <w:vAlign w:val="center"/>
          </w:tcPr>
          <w:p w:rsidR="00000000" w:rsidRDefault="002172B7">
            <w:pPr>
              <w:spacing w:line="400" w:lineRule="exact"/>
              <w:jc w:val="center"/>
              <w:rPr>
                <w:color w:val="000000"/>
                <w:sz w:val="24"/>
              </w:rPr>
            </w:pPr>
            <w:r>
              <w:rPr>
                <w:color w:val="000000"/>
                <w:sz w:val="24"/>
              </w:rPr>
              <w:t>1</w:t>
            </w:r>
          </w:p>
        </w:tc>
        <w:tc>
          <w:tcPr>
            <w:tcW w:w="594" w:type="dxa"/>
            <w:gridSpan w:val="2"/>
            <w:vAlign w:val="center"/>
          </w:tcPr>
          <w:p w:rsidR="00000000" w:rsidRDefault="002172B7">
            <w:pPr>
              <w:jc w:val="center"/>
              <w:rPr>
                <w:color w:val="000000"/>
                <w:sz w:val="24"/>
              </w:rPr>
            </w:pPr>
            <w:r>
              <w:rPr>
                <w:color w:val="000000"/>
                <w:sz w:val="24"/>
              </w:rPr>
              <w:t>1</w:t>
            </w:r>
            <w:r>
              <w:rPr>
                <w:rFonts w:hint="eastAsia"/>
                <w:color w:val="000000"/>
                <w:sz w:val="24"/>
              </w:rPr>
              <w:t>5</w:t>
            </w:r>
          </w:p>
        </w:tc>
        <w:tc>
          <w:tcPr>
            <w:tcW w:w="682" w:type="dxa"/>
            <w:vAlign w:val="center"/>
          </w:tcPr>
          <w:p w:rsidR="00000000" w:rsidRDefault="002172B7">
            <w:pPr>
              <w:spacing w:line="300" w:lineRule="exact"/>
              <w:jc w:val="center"/>
              <w:rPr>
                <w:color w:val="000000"/>
                <w:szCs w:val="21"/>
              </w:rPr>
            </w:pPr>
            <w:r>
              <w:rPr>
                <w:color w:val="000000"/>
                <w:szCs w:val="21"/>
              </w:rPr>
              <w:t>1.5</w:t>
            </w:r>
          </w:p>
        </w:tc>
        <w:tc>
          <w:tcPr>
            <w:tcW w:w="1065" w:type="dxa"/>
            <w:vAlign w:val="center"/>
          </w:tcPr>
          <w:p w:rsidR="00000000" w:rsidRDefault="002172B7">
            <w:pPr>
              <w:spacing w:line="300" w:lineRule="exact"/>
              <w:jc w:val="center"/>
              <w:rPr>
                <w:color w:val="000000"/>
                <w:szCs w:val="21"/>
              </w:rPr>
            </w:pPr>
          </w:p>
        </w:tc>
        <w:tc>
          <w:tcPr>
            <w:tcW w:w="1182" w:type="dxa"/>
            <w:vAlign w:val="center"/>
          </w:tcPr>
          <w:p w:rsidR="00000000" w:rsidRDefault="002172B7">
            <w:pPr>
              <w:spacing w:line="300" w:lineRule="exact"/>
              <w:jc w:val="center"/>
              <w:rPr>
                <w:color w:val="000000"/>
                <w:szCs w:val="21"/>
              </w:rPr>
            </w:pPr>
          </w:p>
        </w:tc>
        <w:tc>
          <w:tcPr>
            <w:tcW w:w="1154" w:type="dxa"/>
            <w:vAlign w:val="center"/>
          </w:tcPr>
          <w:p w:rsidR="00000000" w:rsidRDefault="002172B7">
            <w:pPr>
              <w:spacing w:line="300" w:lineRule="exact"/>
              <w:jc w:val="center"/>
              <w:rPr>
                <w:color w:val="000000"/>
                <w:szCs w:val="21"/>
              </w:rPr>
            </w:pPr>
          </w:p>
        </w:tc>
        <w:tc>
          <w:tcPr>
            <w:tcW w:w="1155" w:type="dxa"/>
          </w:tcPr>
          <w:p w:rsidR="00000000" w:rsidRDefault="002172B7">
            <w:pPr>
              <w:spacing w:line="300" w:lineRule="exact"/>
              <w:jc w:val="center"/>
              <w:rPr>
                <w:color w:val="000000"/>
                <w:szCs w:val="21"/>
              </w:rPr>
            </w:pPr>
          </w:p>
        </w:tc>
        <w:tc>
          <w:tcPr>
            <w:tcW w:w="715" w:type="dxa"/>
            <w:vAlign w:val="center"/>
          </w:tcPr>
          <w:p w:rsidR="00000000" w:rsidRDefault="002172B7">
            <w:pPr>
              <w:spacing w:line="300" w:lineRule="exact"/>
              <w:jc w:val="center"/>
              <w:rPr>
                <w:color w:val="000000"/>
                <w:szCs w:val="21"/>
              </w:rPr>
            </w:pPr>
            <w:r>
              <w:rPr>
                <w:color w:val="000000"/>
                <w:szCs w:val="21"/>
              </w:rPr>
              <w:t>1.0</w:t>
            </w:r>
          </w:p>
        </w:tc>
        <w:tc>
          <w:tcPr>
            <w:tcW w:w="1126" w:type="dxa"/>
            <w:vAlign w:val="center"/>
          </w:tcPr>
          <w:p w:rsidR="00000000" w:rsidRDefault="002172B7">
            <w:pPr>
              <w:jc w:val="center"/>
              <w:rPr>
                <w:rFonts w:ascii="宋体" w:hAnsi="宋体" w:cs="宋体" w:hint="eastAsia"/>
                <w:color w:val="FF0000"/>
                <w:sz w:val="22"/>
                <w:szCs w:val="22"/>
              </w:rPr>
            </w:pPr>
            <w:r>
              <w:rPr>
                <w:rFonts w:ascii="宋体" w:hAnsi="宋体" w:cs="宋体" w:hint="eastAsia"/>
                <w:color w:val="FF0000"/>
                <w:sz w:val="22"/>
                <w:szCs w:val="22"/>
              </w:rPr>
              <w:t>2.5</w:t>
            </w:r>
          </w:p>
        </w:tc>
      </w:tr>
      <w:tr w:rsidR="00000000">
        <w:trPr>
          <w:cantSplit/>
          <w:trHeight w:val="393"/>
          <w:jc w:val="center"/>
        </w:trPr>
        <w:tc>
          <w:tcPr>
            <w:tcW w:w="582" w:type="dxa"/>
            <w:vMerge/>
            <w:vAlign w:val="center"/>
          </w:tcPr>
          <w:p w:rsidR="00000000" w:rsidRDefault="002172B7">
            <w:pPr>
              <w:spacing w:line="300" w:lineRule="exact"/>
              <w:jc w:val="center"/>
              <w:rPr>
                <w:color w:val="000000"/>
                <w:szCs w:val="21"/>
              </w:rPr>
            </w:pPr>
          </w:p>
        </w:tc>
        <w:tc>
          <w:tcPr>
            <w:tcW w:w="637" w:type="dxa"/>
            <w:vAlign w:val="center"/>
          </w:tcPr>
          <w:p w:rsidR="00000000" w:rsidRDefault="002172B7">
            <w:pPr>
              <w:spacing w:line="400" w:lineRule="exact"/>
              <w:jc w:val="center"/>
              <w:rPr>
                <w:color w:val="000000"/>
                <w:sz w:val="24"/>
              </w:rPr>
            </w:pPr>
            <w:r>
              <w:rPr>
                <w:color w:val="000000"/>
                <w:sz w:val="24"/>
              </w:rPr>
              <w:t>2</w:t>
            </w:r>
          </w:p>
        </w:tc>
        <w:tc>
          <w:tcPr>
            <w:tcW w:w="594" w:type="dxa"/>
            <w:gridSpan w:val="2"/>
            <w:vAlign w:val="center"/>
          </w:tcPr>
          <w:p w:rsidR="00000000" w:rsidRDefault="002172B7">
            <w:pPr>
              <w:jc w:val="center"/>
              <w:rPr>
                <w:color w:val="000000"/>
                <w:sz w:val="24"/>
              </w:rPr>
            </w:pPr>
            <w:r>
              <w:rPr>
                <w:color w:val="000000"/>
                <w:sz w:val="24"/>
              </w:rPr>
              <w:t>1</w:t>
            </w:r>
            <w:r>
              <w:rPr>
                <w:rFonts w:hint="eastAsia"/>
                <w:color w:val="000000"/>
                <w:sz w:val="24"/>
              </w:rPr>
              <w:t>6</w:t>
            </w:r>
          </w:p>
        </w:tc>
        <w:tc>
          <w:tcPr>
            <w:tcW w:w="682" w:type="dxa"/>
            <w:vAlign w:val="center"/>
          </w:tcPr>
          <w:p w:rsidR="00000000" w:rsidRDefault="002172B7">
            <w:pPr>
              <w:spacing w:line="300" w:lineRule="exact"/>
              <w:jc w:val="center"/>
              <w:rPr>
                <w:color w:val="000000"/>
                <w:szCs w:val="21"/>
              </w:rPr>
            </w:pPr>
            <w:r>
              <w:rPr>
                <w:color w:val="000000"/>
                <w:szCs w:val="21"/>
              </w:rPr>
              <w:t>1.5</w:t>
            </w:r>
          </w:p>
        </w:tc>
        <w:tc>
          <w:tcPr>
            <w:tcW w:w="1065" w:type="dxa"/>
            <w:vAlign w:val="center"/>
          </w:tcPr>
          <w:p w:rsidR="00000000" w:rsidRDefault="002172B7">
            <w:pPr>
              <w:spacing w:line="300" w:lineRule="exact"/>
              <w:jc w:val="center"/>
              <w:rPr>
                <w:color w:val="000000"/>
                <w:szCs w:val="21"/>
              </w:rPr>
            </w:pPr>
          </w:p>
        </w:tc>
        <w:tc>
          <w:tcPr>
            <w:tcW w:w="1182" w:type="dxa"/>
            <w:vAlign w:val="center"/>
          </w:tcPr>
          <w:p w:rsidR="00000000" w:rsidRDefault="002172B7">
            <w:pPr>
              <w:jc w:val="center"/>
              <w:rPr>
                <w:color w:val="000000"/>
                <w:sz w:val="24"/>
              </w:rPr>
            </w:pPr>
          </w:p>
        </w:tc>
        <w:tc>
          <w:tcPr>
            <w:tcW w:w="1154" w:type="dxa"/>
            <w:vAlign w:val="center"/>
          </w:tcPr>
          <w:p w:rsidR="00000000" w:rsidRDefault="002172B7">
            <w:pPr>
              <w:spacing w:line="300" w:lineRule="exact"/>
              <w:jc w:val="center"/>
              <w:rPr>
                <w:color w:val="000000"/>
                <w:szCs w:val="21"/>
              </w:rPr>
            </w:pPr>
          </w:p>
        </w:tc>
        <w:tc>
          <w:tcPr>
            <w:tcW w:w="1155" w:type="dxa"/>
          </w:tcPr>
          <w:p w:rsidR="00000000" w:rsidRDefault="002172B7">
            <w:pPr>
              <w:spacing w:line="300" w:lineRule="exact"/>
              <w:jc w:val="center"/>
              <w:rPr>
                <w:color w:val="000000"/>
                <w:szCs w:val="21"/>
              </w:rPr>
            </w:pPr>
          </w:p>
        </w:tc>
        <w:tc>
          <w:tcPr>
            <w:tcW w:w="715" w:type="dxa"/>
            <w:vAlign w:val="center"/>
          </w:tcPr>
          <w:p w:rsidR="00000000" w:rsidRDefault="002172B7">
            <w:pPr>
              <w:spacing w:line="300" w:lineRule="exact"/>
              <w:jc w:val="center"/>
              <w:rPr>
                <w:color w:val="000000"/>
                <w:szCs w:val="21"/>
              </w:rPr>
            </w:pPr>
            <w:r>
              <w:rPr>
                <w:color w:val="000000"/>
                <w:szCs w:val="21"/>
              </w:rPr>
              <w:t>1.5</w:t>
            </w:r>
          </w:p>
        </w:tc>
        <w:tc>
          <w:tcPr>
            <w:tcW w:w="1126" w:type="dxa"/>
            <w:vAlign w:val="center"/>
          </w:tcPr>
          <w:p w:rsidR="00000000" w:rsidRDefault="002172B7">
            <w:pPr>
              <w:jc w:val="center"/>
              <w:rPr>
                <w:rFonts w:ascii="宋体" w:hAnsi="宋体" w:cs="宋体"/>
                <w:color w:val="FF0000"/>
                <w:sz w:val="22"/>
                <w:szCs w:val="22"/>
              </w:rPr>
            </w:pPr>
          </w:p>
        </w:tc>
      </w:tr>
      <w:tr w:rsidR="00000000">
        <w:trPr>
          <w:cantSplit/>
          <w:trHeight w:val="357"/>
          <w:jc w:val="center"/>
        </w:trPr>
        <w:tc>
          <w:tcPr>
            <w:tcW w:w="582" w:type="dxa"/>
            <w:vMerge w:val="restart"/>
            <w:vAlign w:val="center"/>
          </w:tcPr>
          <w:p w:rsidR="00000000" w:rsidRDefault="002172B7">
            <w:pPr>
              <w:spacing w:line="300" w:lineRule="exact"/>
              <w:jc w:val="center"/>
              <w:rPr>
                <w:color w:val="000000"/>
                <w:szCs w:val="21"/>
              </w:rPr>
            </w:pPr>
            <w:r>
              <w:rPr>
                <w:rFonts w:hAnsi="宋体"/>
                <w:color w:val="000000"/>
                <w:szCs w:val="21"/>
              </w:rPr>
              <w:t>二</w:t>
            </w:r>
          </w:p>
        </w:tc>
        <w:tc>
          <w:tcPr>
            <w:tcW w:w="637" w:type="dxa"/>
            <w:vAlign w:val="center"/>
          </w:tcPr>
          <w:p w:rsidR="00000000" w:rsidRDefault="002172B7">
            <w:pPr>
              <w:spacing w:line="400" w:lineRule="exact"/>
              <w:jc w:val="center"/>
              <w:rPr>
                <w:color w:val="000000"/>
                <w:sz w:val="24"/>
              </w:rPr>
            </w:pPr>
            <w:r>
              <w:rPr>
                <w:color w:val="000000"/>
                <w:sz w:val="24"/>
              </w:rPr>
              <w:t>3</w:t>
            </w:r>
          </w:p>
        </w:tc>
        <w:tc>
          <w:tcPr>
            <w:tcW w:w="594" w:type="dxa"/>
            <w:gridSpan w:val="2"/>
            <w:vAlign w:val="center"/>
          </w:tcPr>
          <w:p w:rsidR="00000000" w:rsidRDefault="002172B7">
            <w:pPr>
              <w:jc w:val="center"/>
              <w:rPr>
                <w:color w:val="000000"/>
                <w:sz w:val="24"/>
              </w:rPr>
            </w:pPr>
            <w:r>
              <w:rPr>
                <w:color w:val="000000"/>
                <w:sz w:val="24"/>
              </w:rPr>
              <w:t>16</w:t>
            </w:r>
          </w:p>
        </w:tc>
        <w:tc>
          <w:tcPr>
            <w:tcW w:w="682" w:type="dxa"/>
            <w:vAlign w:val="center"/>
          </w:tcPr>
          <w:p w:rsidR="00000000" w:rsidRDefault="002172B7">
            <w:pPr>
              <w:spacing w:line="300" w:lineRule="exact"/>
              <w:jc w:val="center"/>
              <w:rPr>
                <w:color w:val="000000"/>
                <w:szCs w:val="21"/>
              </w:rPr>
            </w:pPr>
            <w:r>
              <w:rPr>
                <w:color w:val="000000"/>
                <w:szCs w:val="21"/>
              </w:rPr>
              <w:t>1.5</w:t>
            </w:r>
          </w:p>
        </w:tc>
        <w:tc>
          <w:tcPr>
            <w:tcW w:w="1065" w:type="dxa"/>
            <w:vAlign w:val="center"/>
          </w:tcPr>
          <w:p w:rsidR="00000000" w:rsidRDefault="002172B7">
            <w:pPr>
              <w:spacing w:line="300" w:lineRule="exact"/>
              <w:jc w:val="center"/>
              <w:rPr>
                <w:color w:val="000000"/>
                <w:szCs w:val="21"/>
              </w:rPr>
            </w:pPr>
          </w:p>
        </w:tc>
        <w:tc>
          <w:tcPr>
            <w:tcW w:w="1182" w:type="dxa"/>
            <w:vAlign w:val="center"/>
          </w:tcPr>
          <w:p w:rsidR="00000000" w:rsidRDefault="002172B7">
            <w:pPr>
              <w:jc w:val="center"/>
              <w:rPr>
                <w:color w:val="000000"/>
                <w:sz w:val="24"/>
              </w:rPr>
            </w:pPr>
            <w:r>
              <w:rPr>
                <w:color w:val="000000"/>
                <w:sz w:val="24"/>
              </w:rPr>
              <w:t>1</w:t>
            </w:r>
          </w:p>
        </w:tc>
        <w:tc>
          <w:tcPr>
            <w:tcW w:w="1154" w:type="dxa"/>
            <w:vAlign w:val="center"/>
          </w:tcPr>
          <w:p w:rsidR="00000000" w:rsidRDefault="002172B7">
            <w:pPr>
              <w:spacing w:line="300" w:lineRule="exact"/>
              <w:jc w:val="center"/>
              <w:rPr>
                <w:color w:val="000000"/>
                <w:szCs w:val="21"/>
              </w:rPr>
            </w:pPr>
          </w:p>
        </w:tc>
        <w:tc>
          <w:tcPr>
            <w:tcW w:w="1155" w:type="dxa"/>
          </w:tcPr>
          <w:p w:rsidR="00000000" w:rsidRDefault="002172B7">
            <w:pPr>
              <w:spacing w:line="300" w:lineRule="exact"/>
              <w:jc w:val="center"/>
              <w:rPr>
                <w:color w:val="000000"/>
                <w:szCs w:val="21"/>
              </w:rPr>
            </w:pPr>
          </w:p>
        </w:tc>
        <w:tc>
          <w:tcPr>
            <w:tcW w:w="715" w:type="dxa"/>
            <w:vAlign w:val="center"/>
          </w:tcPr>
          <w:p w:rsidR="00000000" w:rsidRDefault="002172B7">
            <w:pPr>
              <w:spacing w:line="300" w:lineRule="exact"/>
              <w:jc w:val="center"/>
              <w:rPr>
                <w:color w:val="000000"/>
                <w:szCs w:val="21"/>
              </w:rPr>
            </w:pPr>
            <w:r>
              <w:rPr>
                <w:color w:val="000000"/>
                <w:szCs w:val="21"/>
              </w:rPr>
              <w:t>1.5</w:t>
            </w:r>
          </w:p>
        </w:tc>
        <w:tc>
          <w:tcPr>
            <w:tcW w:w="1126" w:type="dxa"/>
            <w:vAlign w:val="center"/>
          </w:tcPr>
          <w:p w:rsidR="00000000" w:rsidRDefault="002172B7">
            <w:pPr>
              <w:jc w:val="center"/>
              <w:rPr>
                <w:rFonts w:ascii="宋体" w:hAnsi="宋体" w:cs="宋体"/>
                <w:color w:val="FF0000"/>
                <w:sz w:val="22"/>
                <w:szCs w:val="22"/>
              </w:rPr>
            </w:pPr>
          </w:p>
        </w:tc>
      </w:tr>
      <w:tr w:rsidR="00000000">
        <w:trPr>
          <w:cantSplit/>
          <w:trHeight w:val="393"/>
          <w:jc w:val="center"/>
        </w:trPr>
        <w:tc>
          <w:tcPr>
            <w:tcW w:w="582" w:type="dxa"/>
            <w:vMerge/>
            <w:vAlign w:val="center"/>
          </w:tcPr>
          <w:p w:rsidR="00000000" w:rsidRDefault="002172B7">
            <w:pPr>
              <w:spacing w:line="300" w:lineRule="exact"/>
              <w:jc w:val="center"/>
              <w:rPr>
                <w:color w:val="000000"/>
                <w:szCs w:val="21"/>
              </w:rPr>
            </w:pPr>
          </w:p>
        </w:tc>
        <w:tc>
          <w:tcPr>
            <w:tcW w:w="637" w:type="dxa"/>
            <w:vAlign w:val="center"/>
          </w:tcPr>
          <w:p w:rsidR="00000000" w:rsidRDefault="002172B7">
            <w:pPr>
              <w:spacing w:line="400" w:lineRule="exact"/>
              <w:jc w:val="center"/>
              <w:rPr>
                <w:color w:val="000000"/>
                <w:sz w:val="24"/>
              </w:rPr>
            </w:pPr>
            <w:r>
              <w:rPr>
                <w:color w:val="000000"/>
                <w:sz w:val="24"/>
              </w:rPr>
              <w:t>4</w:t>
            </w:r>
          </w:p>
        </w:tc>
        <w:tc>
          <w:tcPr>
            <w:tcW w:w="594" w:type="dxa"/>
            <w:gridSpan w:val="2"/>
            <w:vAlign w:val="center"/>
          </w:tcPr>
          <w:p w:rsidR="00000000" w:rsidRDefault="002172B7">
            <w:pPr>
              <w:jc w:val="center"/>
              <w:rPr>
                <w:color w:val="000000"/>
                <w:sz w:val="24"/>
              </w:rPr>
            </w:pPr>
            <w:r>
              <w:rPr>
                <w:color w:val="000000"/>
                <w:sz w:val="24"/>
              </w:rPr>
              <w:t>1</w:t>
            </w:r>
            <w:r>
              <w:rPr>
                <w:rFonts w:hint="eastAsia"/>
                <w:color w:val="000000"/>
                <w:sz w:val="24"/>
              </w:rPr>
              <w:t>6</w:t>
            </w:r>
          </w:p>
        </w:tc>
        <w:tc>
          <w:tcPr>
            <w:tcW w:w="682" w:type="dxa"/>
            <w:vAlign w:val="center"/>
          </w:tcPr>
          <w:p w:rsidR="00000000" w:rsidRDefault="002172B7">
            <w:pPr>
              <w:spacing w:line="300" w:lineRule="exact"/>
              <w:jc w:val="center"/>
              <w:rPr>
                <w:color w:val="000000"/>
                <w:szCs w:val="21"/>
              </w:rPr>
            </w:pPr>
            <w:r>
              <w:rPr>
                <w:color w:val="000000"/>
                <w:szCs w:val="21"/>
              </w:rPr>
              <w:t>1.5</w:t>
            </w:r>
          </w:p>
        </w:tc>
        <w:tc>
          <w:tcPr>
            <w:tcW w:w="1065" w:type="dxa"/>
            <w:vAlign w:val="center"/>
          </w:tcPr>
          <w:p w:rsidR="00000000" w:rsidRDefault="002172B7">
            <w:pPr>
              <w:spacing w:line="300" w:lineRule="exact"/>
              <w:jc w:val="center"/>
              <w:rPr>
                <w:color w:val="000000"/>
                <w:szCs w:val="21"/>
              </w:rPr>
            </w:pPr>
          </w:p>
        </w:tc>
        <w:tc>
          <w:tcPr>
            <w:tcW w:w="1182" w:type="dxa"/>
            <w:vAlign w:val="center"/>
          </w:tcPr>
          <w:p w:rsidR="00000000" w:rsidRDefault="002172B7">
            <w:pPr>
              <w:jc w:val="center"/>
              <w:rPr>
                <w:color w:val="000000"/>
                <w:sz w:val="24"/>
              </w:rPr>
            </w:pPr>
            <w:r>
              <w:rPr>
                <w:color w:val="000000"/>
                <w:sz w:val="24"/>
              </w:rPr>
              <w:t>1</w:t>
            </w:r>
          </w:p>
        </w:tc>
        <w:tc>
          <w:tcPr>
            <w:tcW w:w="1154" w:type="dxa"/>
            <w:vAlign w:val="center"/>
          </w:tcPr>
          <w:p w:rsidR="00000000" w:rsidRDefault="002172B7">
            <w:pPr>
              <w:spacing w:line="300" w:lineRule="exact"/>
              <w:jc w:val="center"/>
              <w:rPr>
                <w:color w:val="000000"/>
                <w:szCs w:val="21"/>
              </w:rPr>
            </w:pPr>
          </w:p>
        </w:tc>
        <w:tc>
          <w:tcPr>
            <w:tcW w:w="1155" w:type="dxa"/>
          </w:tcPr>
          <w:p w:rsidR="00000000" w:rsidRDefault="002172B7">
            <w:pPr>
              <w:spacing w:line="300" w:lineRule="exact"/>
              <w:jc w:val="center"/>
              <w:rPr>
                <w:color w:val="000000"/>
                <w:szCs w:val="21"/>
              </w:rPr>
            </w:pPr>
          </w:p>
        </w:tc>
        <w:tc>
          <w:tcPr>
            <w:tcW w:w="715" w:type="dxa"/>
            <w:vAlign w:val="center"/>
          </w:tcPr>
          <w:p w:rsidR="00000000" w:rsidRDefault="002172B7">
            <w:pPr>
              <w:spacing w:line="300" w:lineRule="exact"/>
              <w:jc w:val="center"/>
              <w:rPr>
                <w:color w:val="000000"/>
                <w:szCs w:val="21"/>
              </w:rPr>
            </w:pPr>
            <w:r>
              <w:rPr>
                <w:color w:val="000000"/>
                <w:szCs w:val="21"/>
              </w:rPr>
              <w:t>1.5</w:t>
            </w:r>
          </w:p>
        </w:tc>
        <w:tc>
          <w:tcPr>
            <w:tcW w:w="1126" w:type="dxa"/>
            <w:vAlign w:val="center"/>
          </w:tcPr>
          <w:p w:rsidR="00000000" w:rsidRDefault="002172B7">
            <w:pPr>
              <w:jc w:val="center"/>
              <w:rPr>
                <w:rFonts w:ascii="宋体" w:hAnsi="宋体" w:cs="宋体"/>
                <w:color w:val="FF0000"/>
                <w:sz w:val="22"/>
                <w:szCs w:val="22"/>
              </w:rPr>
            </w:pPr>
          </w:p>
        </w:tc>
      </w:tr>
      <w:tr w:rsidR="00000000">
        <w:trPr>
          <w:cantSplit/>
          <w:trHeight w:val="357"/>
          <w:jc w:val="center"/>
        </w:trPr>
        <w:tc>
          <w:tcPr>
            <w:tcW w:w="582" w:type="dxa"/>
            <w:vMerge w:val="restart"/>
            <w:vAlign w:val="center"/>
          </w:tcPr>
          <w:p w:rsidR="00000000" w:rsidRDefault="002172B7">
            <w:pPr>
              <w:spacing w:line="300" w:lineRule="exact"/>
              <w:jc w:val="center"/>
              <w:rPr>
                <w:color w:val="000000"/>
                <w:szCs w:val="21"/>
              </w:rPr>
            </w:pPr>
            <w:r>
              <w:rPr>
                <w:rFonts w:hAnsi="宋体"/>
                <w:color w:val="000000"/>
                <w:szCs w:val="21"/>
              </w:rPr>
              <w:t>三</w:t>
            </w:r>
          </w:p>
        </w:tc>
        <w:tc>
          <w:tcPr>
            <w:tcW w:w="637" w:type="dxa"/>
            <w:vAlign w:val="center"/>
          </w:tcPr>
          <w:p w:rsidR="00000000" w:rsidRDefault="002172B7">
            <w:pPr>
              <w:spacing w:line="400" w:lineRule="exact"/>
              <w:jc w:val="center"/>
              <w:rPr>
                <w:color w:val="000000"/>
                <w:sz w:val="24"/>
              </w:rPr>
            </w:pPr>
            <w:r>
              <w:rPr>
                <w:color w:val="000000"/>
                <w:sz w:val="24"/>
              </w:rPr>
              <w:t>5</w:t>
            </w:r>
          </w:p>
        </w:tc>
        <w:tc>
          <w:tcPr>
            <w:tcW w:w="594" w:type="dxa"/>
            <w:gridSpan w:val="2"/>
            <w:vAlign w:val="center"/>
          </w:tcPr>
          <w:p w:rsidR="00000000" w:rsidRDefault="002172B7">
            <w:pPr>
              <w:jc w:val="center"/>
              <w:rPr>
                <w:color w:val="000000"/>
                <w:sz w:val="24"/>
              </w:rPr>
            </w:pPr>
            <w:r>
              <w:rPr>
                <w:color w:val="000000"/>
                <w:sz w:val="24"/>
              </w:rPr>
              <w:t>16</w:t>
            </w:r>
          </w:p>
        </w:tc>
        <w:tc>
          <w:tcPr>
            <w:tcW w:w="682" w:type="dxa"/>
            <w:vAlign w:val="center"/>
          </w:tcPr>
          <w:p w:rsidR="00000000" w:rsidRDefault="002172B7">
            <w:pPr>
              <w:spacing w:line="300" w:lineRule="exact"/>
              <w:jc w:val="center"/>
              <w:rPr>
                <w:color w:val="000000"/>
                <w:szCs w:val="21"/>
              </w:rPr>
            </w:pPr>
            <w:r>
              <w:rPr>
                <w:color w:val="000000"/>
                <w:szCs w:val="21"/>
              </w:rPr>
              <w:t>1.5</w:t>
            </w:r>
          </w:p>
        </w:tc>
        <w:tc>
          <w:tcPr>
            <w:tcW w:w="1065" w:type="dxa"/>
            <w:vAlign w:val="center"/>
          </w:tcPr>
          <w:p w:rsidR="00000000" w:rsidRDefault="002172B7">
            <w:pPr>
              <w:spacing w:line="300" w:lineRule="exact"/>
              <w:jc w:val="center"/>
              <w:rPr>
                <w:color w:val="000000"/>
                <w:szCs w:val="21"/>
              </w:rPr>
            </w:pPr>
          </w:p>
        </w:tc>
        <w:tc>
          <w:tcPr>
            <w:tcW w:w="1182" w:type="dxa"/>
            <w:vAlign w:val="center"/>
          </w:tcPr>
          <w:p w:rsidR="00000000" w:rsidRDefault="002172B7">
            <w:pPr>
              <w:jc w:val="center"/>
              <w:rPr>
                <w:color w:val="000000"/>
                <w:sz w:val="24"/>
              </w:rPr>
            </w:pPr>
            <w:r>
              <w:rPr>
                <w:color w:val="000000"/>
                <w:sz w:val="24"/>
              </w:rPr>
              <w:t>1</w:t>
            </w:r>
          </w:p>
        </w:tc>
        <w:tc>
          <w:tcPr>
            <w:tcW w:w="1154" w:type="dxa"/>
            <w:vAlign w:val="center"/>
          </w:tcPr>
          <w:p w:rsidR="00000000" w:rsidRDefault="002172B7">
            <w:pPr>
              <w:spacing w:line="300" w:lineRule="exact"/>
              <w:jc w:val="center"/>
              <w:rPr>
                <w:color w:val="000000"/>
                <w:szCs w:val="21"/>
              </w:rPr>
            </w:pPr>
          </w:p>
        </w:tc>
        <w:tc>
          <w:tcPr>
            <w:tcW w:w="1155" w:type="dxa"/>
          </w:tcPr>
          <w:p w:rsidR="00000000" w:rsidRDefault="002172B7">
            <w:pPr>
              <w:spacing w:line="300" w:lineRule="exact"/>
              <w:jc w:val="center"/>
              <w:rPr>
                <w:color w:val="000000"/>
                <w:szCs w:val="21"/>
              </w:rPr>
            </w:pPr>
          </w:p>
        </w:tc>
        <w:tc>
          <w:tcPr>
            <w:tcW w:w="715" w:type="dxa"/>
            <w:vAlign w:val="center"/>
          </w:tcPr>
          <w:p w:rsidR="00000000" w:rsidRDefault="002172B7">
            <w:pPr>
              <w:spacing w:line="300" w:lineRule="exact"/>
              <w:jc w:val="center"/>
              <w:rPr>
                <w:color w:val="000000"/>
                <w:szCs w:val="21"/>
              </w:rPr>
            </w:pPr>
            <w:r>
              <w:rPr>
                <w:color w:val="000000"/>
                <w:szCs w:val="21"/>
              </w:rPr>
              <w:t>1.5</w:t>
            </w:r>
          </w:p>
        </w:tc>
        <w:tc>
          <w:tcPr>
            <w:tcW w:w="1126" w:type="dxa"/>
            <w:vAlign w:val="center"/>
          </w:tcPr>
          <w:p w:rsidR="00000000" w:rsidRDefault="002172B7">
            <w:pPr>
              <w:jc w:val="center"/>
              <w:rPr>
                <w:rFonts w:ascii="宋体" w:hAnsi="宋体" w:cs="宋体"/>
                <w:color w:val="FF0000"/>
                <w:sz w:val="22"/>
                <w:szCs w:val="22"/>
              </w:rPr>
            </w:pPr>
          </w:p>
        </w:tc>
      </w:tr>
      <w:tr w:rsidR="00000000">
        <w:trPr>
          <w:cantSplit/>
          <w:trHeight w:val="393"/>
          <w:jc w:val="center"/>
        </w:trPr>
        <w:tc>
          <w:tcPr>
            <w:tcW w:w="582" w:type="dxa"/>
            <w:vMerge/>
            <w:vAlign w:val="center"/>
          </w:tcPr>
          <w:p w:rsidR="00000000" w:rsidRDefault="002172B7">
            <w:pPr>
              <w:spacing w:line="300" w:lineRule="exact"/>
              <w:jc w:val="center"/>
              <w:rPr>
                <w:color w:val="000000"/>
                <w:szCs w:val="21"/>
              </w:rPr>
            </w:pPr>
          </w:p>
        </w:tc>
        <w:tc>
          <w:tcPr>
            <w:tcW w:w="637" w:type="dxa"/>
            <w:vAlign w:val="center"/>
          </w:tcPr>
          <w:p w:rsidR="00000000" w:rsidRDefault="002172B7">
            <w:pPr>
              <w:spacing w:line="400" w:lineRule="exact"/>
              <w:jc w:val="center"/>
              <w:rPr>
                <w:color w:val="000000"/>
                <w:sz w:val="24"/>
              </w:rPr>
            </w:pPr>
            <w:r>
              <w:rPr>
                <w:color w:val="000000"/>
                <w:sz w:val="24"/>
              </w:rPr>
              <w:t>6</w:t>
            </w:r>
          </w:p>
        </w:tc>
        <w:tc>
          <w:tcPr>
            <w:tcW w:w="594" w:type="dxa"/>
            <w:gridSpan w:val="2"/>
            <w:vAlign w:val="center"/>
          </w:tcPr>
          <w:p w:rsidR="00000000" w:rsidRDefault="002172B7">
            <w:pPr>
              <w:jc w:val="center"/>
              <w:rPr>
                <w:color w:val="000000"/>
                <w:sz w:val="24"/>
              </w:rPr>
            </w:pPr>
            <w:r>
              <w:rPr>
                <w:color w:val="000000"/>
                <w:sz w:val="24"/>
              </w:rPr>
              <w:t>1</w:t>
            </w:r>
            <w:r>
              <w:rPr>
                <w:rFonts w:hint="eastAsia"/>
                <w:color w:val="000000"/>
                <w:sz w:val="24"/>
              </w:rPr>
              <w:t>6</w:t>
            </w:r>
          </w:p>
        </w:tc>
        <w:tc>
          <w:tcPr>
            <w:tcW w:w="682" w:type="dxa"/>
            <w:vAlign w:val="center"/>
          </w:tcPr>
          <w:p w:rsidR="00000000" w:rsidRDefault="002172B7">
            <w:pPr>
              <w:spacing w:line="300" w:lineRule="exact"/>
              <w:jc w:val="center"/>
              <w:rPr>
                <w:color w:val="000000"/>
                <w:szCs w:val="21"/>
              </w:rPr>
            </w:pPr>
            <w:r>
              <w:rPr>
                <w:color w:val="000000"/>
                <w:szCs w:val="21"/>
              </w:rPr>
              <w:t>1.5</w:t>
            </w:r>
          </w:p>
        </w:tc>
        <w:tc>
          <w:tcPr>
            <w:tcW w:w="1065" w:type="dxa"/>
            <w:vAlign w:val="center"/>
          </w:tcPr>
          <w:p w:rsidR="00000000" w:rsidRDefault="002172B7">
            <w:pPr>
              <w:spacing w:line="300" w:lineRule="exact"/>
              <w:jc w:val="center"/>
              <w:rPr>
                <w:color w:val="000000"/>
                <w:szCs w:val="21"/>
              </w:rPr>
            </w:pPr>
          </w:p>
        </w:tc>
        <w:tc>
          <w:tcPr>
            <w:tcW w:w="1182" w:type="dxa"/>
            <w:vAlign w:val="center"/>
          </w:tcPr>
          <w:p w:rsidR="00000000" w:rsidRDefault="002172B7">
            <w:pPr>
              <w:jc w:val="center"/>
              <w:rPr>
                <w:color w:val="000000"/>
                <w:sz w:val="24"/>
              </w:rPr>
            </w:pPr>
            <w:r>
              <w:rPr>
                <w:color w:val="000000"/>
                <w:sz w:val="24"/>
              </w:rPr>
              <w:t>1</w:t>
            </w:r>
          </w:p>
        </w:tc>
        <w:tc>
          <w:tcPr>
            <w:tcW w:w="1154" w:type="dxa"/>
            <w:vAlign w:val="center"/>
          </w:tcPr>
          <w:p w:rsidR="00000000" w:rsidRDefault="002172B7">
            <w:pPr>
              <w:spacing w:line="300" w:lineRule="exact"/>
              <w:jc w:val="center"/>
              <w:rPr>
                <w:color w:val="000000"/>
                <w:szCs w:val="21"/>
              </w:rPr>
            </w:pPr>
          </w:p>
        </w:tc>
        <w:tc>
          <w:tcPr>
            <w:tcW w:w="1155" w:type="dxa"/>
          </w:tcPr>
          <w:p w:rsidR="00000000" w:rsidRDefault="002172B7">
            <w:pPr>
              <w:spacing w:line="300" w:lineRule="exact"/>
              <w:jc w:val="center"/>
              <w:rPr>
                <w:color w:val="000000"/>
                <w:szCs w:val="21"/>
              </w:rPr>
            </w:pPr>
          </w:p>
        </w:tc>
        <w:tc>
          <w:tcPr>
            <w:tcW w:w="715" w:type="dxa"/>
            <w:vAlign w:val="center"/>
          </w:tcPr>
          <w:p w:rsidR="00000000" w:rsidRDefault="002172B7">
            <w:pPr>
              <w:spacing w:line="300" w:lineRule="exact"/>
              <w:jc w:val="center"/>
              <w:rPr>
                <w:color w:val="000000"/>
                <w:szCs w:val="21"/>
              </w:rPr>
            </w:pPr>
            <w:r>
              <w:rPr>
                <w:color w:val="000000"/>
                <w:szCs w:val="21"/>
              </w:rPr>
              <w:t>1.5</w:t>
            </w:r>
          </w:p>
        </w:tc>
        <w:tc>
          <w:tcPr>
            <w:tcW w:w="1126" w:type="dxa"/>
            <w:vAlign w:val="center"/>
          </w:tcPr>
          <w:p w:rsidR="00000000" w:rsidRDefault="002172B7">
            <w:pPr>
              <w:jc w:val="center"/>
              <w:rPr>
                <w:rFonts w:ascii="宋体" w:hAnsi="宋体" w:cs="宋体"/>
                <w:color w:val="FF0000"/>
                <w:sz w:val="22"/>
                <w:szCs w:val="22"/>
              </w:rPr>
            </w:pPr>
          </w:p>
        </w:tc>
      </w:tr>
      <w:tr w:rsidR="00000000">
        <w:trPr>
          <w:cantSplit/>
          <w:trHeight w:val="357"/>
          <w:jc w:val="center"/>
        </w:trPr>
        <w:tc>
          <w:tcPr>
            <w:tcW w:w="582" w:type="dxa"/>
            <w:vMerge w:val="restart"/>
            <w:vAlign w:val="center"/>
          </w:tcPr>
          <w:p w:rsidR="00000000" w:rsidRDefault="002172B7">
            <w:pPr>
              <w:spacing w:line="300" w:lineRule="exact"/>
              <w:jc w:val="center"/>
              <w:rPr>
                <w:color w:val="000000"/>
                <w:szCs w:val="21"/>
              </w:rPr>
            </w:pPr>
            <w:r>
              <w:rPr>
                <w:rFonts w:hAnsi="宋体"/>
                <w:color w:val="000000"/>
                <w:szCs w:val="21"/>
              </w:rPr>
              <w:t>四</w:t>
            </w:r>
          </w:p>
        </w:tc>
        <w:tc>
          <w:tcPr>
            <w:tcW w:w="637" w:type="dxa"/>
            <w:vAlign w:val="center"/>
          </w:tcPr>
          <w:p w:rsidR="00000000" w:rsidRDefault="002172B7">
            <w:pPr>
              <w:spacing w:line="400" w:lineRule="exact"/>
              <w:jc w:val="center"/>
              <w:rPr>
                <w:color w:val="000000"/>
                <w:sz w:val="24"/>
              </w:rPr>
            </w:pPr>
            <w:r>
              <w:rPr>
                <w:color w:val="000000"/>
                <w:sz w:val="24"/>
              </w:rPr>
              <w:t>7</w:t>
            </w:r>
          </w:p>
        </w:tc>
        <w:tc>
          <w:tcPr>
            <w:tcW w:w="594" w:type="dxa"/>
            <w:gridSpan w:val="2"/>
            <w:vAlign w:val="center"/>
          </w:tcPr>
          <w:p w:rsidR="00000000" w:rsidRDefault="002172B7">
            <w:pPr>
              <w:jc w:val="center"/>
              <w:rPr>
                <w:color w:val="000000"/>
                <w:sz w:val="24"/>
              </w:rPr>
            </w:pPr>
            <w:r>
              <w:rPr>
                <w:rFonts w:hint="eastAsia"/>
                <w:color w:val="000000"/>
                <w:sz w:val="24"/>
              </w:rPr>
              <w:t>4</w:t>
            </w:r>
          </w:p>
        </w:tc>
        <w:tc>
          <w:tcPr>
            <w:tcW w:w="682" w:type="dxa"/>
            <w:vAlign w:val="center"/>
          </w:tcPr>
          <w:p w:rsidR="00000000" w:rsidRDefault="002172B7">
            <w:pPr>
              <w:spacing w:line="300" w:lineRule="exact"/>
              <w:jc w:val="center"/>
              <w:rPr>
                <w:color w:val="000000"/>
                <w:szCs w:val="21"/>
              </w:rPr>
            </w:pPr>
            <w:r>
              <w:rPr>
                <w:rFonts w:hint="eastAsia"/>
                <w:color w:val="000000"/>
                <w:szCs w:val="21"/>
              </w:rPr>
              <w:t>1</w:t>
            </w:r>
          </w:p>
        </w:tc>
        <w:tc>
          <w:tcPr>
            <w:tcW w:w="1065" w:type="dxa"/>
            <w:vAlign w:val="center"/>
          </w:tcPr>
          <w:p w:rsidR="00000000" w:rsidRDefault="002172B7">
            <w:pPr>
              <w:spacing w:line="300" w:lineRule="exact"/>
              <w:jc w:val="center"/>
              <w:rPr>
                <w:color w:val="000000"/>
                <w:szCs w:val="21"/>
              </w:rPr>
            </w:pPr>
            <w:r>
              <w:rPr>
                <w:color w:val="000000"/>
                <w:szCs w:val="21"/>
              </w:rPr>
              <w:t>1</w:t>
            </w:r>
            <w:r>
              <w:rPr>
                <w:rFonts w:hint="eastAsia"/>
                <w:color w:val="000000"/>
                <w:szCs w:val="21"/>
              </w:rPr>
              <w:t>4</w:t>
            </w:r>
          </w:p>
        </w:tc>
        <w:tc>
          <w:tcPr>
            <w:tcW w:w="1182" w:type="dxa"/>
            <w:vAlign w:val="center"/>
          </w:tcPr>
          <w:p w:rsidR="00000000" w:rsidRDefault="002172B7">
            <w:pPr>
              <w:spacing w:line="300" w:lineRule="exact"/>
              <w:jc w:val="center"/>
              <w:rPr>
                <w:color w:val="000000"/>
                <w:szCs w:val="21"/>
              </w:rPr>
            </w:pPr>
          </w:p>
        </w:tc>
        <w:tc>
          <w:tcPr>
            <w:tcW w:w="1154" w:type="dxa"/>
            <w:vAlign w:val="center"/>
          </w:tcPr>
          <w:p w:rsidR="00000000" w:rsidRDefault="002172B7">
            <w:pPr>
              <w:spacing w:line="300" w:lineRule="exact"/>
              <w:jc w:val="center"/>
              <w:rPr>
                <w:color w:val="000000"/>
                <w:szCs w:val="21"/>
              </w:rPr>
            </w:pPr>
          </w:p>
        </w:tc>
        <w:tc>
          <w:tcPr>
            <w:tcW w:w="1155" w:type="dxa"/>
          </w:tcPr>
          <w:p w:rsidR="00000000" w:rsidRDefault="002172B7">
            <w:pPr>
              <w:spacing w:line="300" w:lineRule="exact"/>
              <w:jc w:val="center"/>
              <w:rPr>
                <w:color w:val="000000"/>
                <w:szCs w:val="21"/>
              </w:rPr>
            </w:pPr>
          </w:p>
        </w:tc>
        <w:tc>
          <w:tcPr>
            <w:tcW w:w="715" w:type="dxa"/>
            <w:vAlign w:val="center"/>
          </w:tcPr>
          <w:p w:rsidR="00000000" w:rsidRDefault="002172B7">
            <w:pPr>
              <w:spacing w:line="300" w:lineRule="exact"/>
              <w:jc w:val="center"/>
              <w:rPr>
                <w:color w:val="000000"/>
                <w:szCs w:val="21"/>
              </w:rPr>
            </w:pPr>
            <w:r>
              <w:rPr>
                <w:color w:val="000000"/>
                <w:szCs w:val="21"/>
              </w:rPr>
              <w:t>1.</w:t>
            </w:r>
            <w:r>
              <w:rPr>
                <w:rFonts w:hint="eastAsia"/>
                <w:color w:val="000000"/>
                <w:szCs w:val="21"/>
              </w:rPr>
              <w:t>0</w:t>
            </w:r>
          </w:p>
        </w:tc>
        <w:tc>
          <w:tcPr>
            <w:tcW w:w="1126" w:type="dxa"/>
            <w:vAlign w:val="center"/>
          </w:tcPr>
          <w:p w:rsidR="00000000" w:rsidRDefault="002172B7">
            <w:pPr>
              <w:jc w:val="center"/>
              <w:rPr>
                <w:rFonts w:ascii="宋体" w:hAnsi="宋体" w:cs="宋体"/>
                <w:color w:val="FF0000"/>
                <w:sz w:val="22"/>
                <w:szCs w:val="22"/>
              </w:rPr>
            </w:pPr>
          </w:p>
        </w:tc>
      </w:tr>
      <w:tr w:rsidR="00000000">
        <w:trPr>
          <w:cantSplit/>
          <w:trHeight w:val="370"/>
          <w:jc w:val="center"/>
        </w:trPr>
        <w:tc>
          <w:tcPr>
            <w:tcW w:w="582" w:type="dxa"/>
            <w:vMerge/>
            <w:vAlign w:val="center"/>
          </w:tcPr>
          <w:p w:rsidR="00000000" w:rsidRDefault="002172B7">
            <w:pPr>
              <w:spacing w:line="300" w:lineRule="exact"/>
              <w:jc w:val="center"/>
              <w:rPr>
                <w:color w:val="000000"/>
                <w:szCs w:val="21"/>
              </w:rPr>
            </w:pPr>
          </w:p>
        </w:tc>
        <w:tc>
          <w:tcPr>
            <w:tcW w:w="637" w:type="dxa"/>
            <w:vAlign w:val="center"/>
          </w:tcPr>
          <w:p w:rsidR="00000000" w:rsidRDefault="002172B7">
            <w:pPr>
              <w:spacing w:line="400" w:lineRule="exact"/>
              <w:jc w:val="center"/>
              <w:rPr>
                <w:color w:val="000000"/>
                <w:sz w:val="24"/>
              </w:rPr>
            </w:pPr>
            <w:r>
              <w:rPr>
                <w:color w:val="000000"/>
                <w:sz w:val="24"/>
              </w:rPr>
              <w:t>8</w:t>
            </w:r>
          </w:p>
        </w:tc>
        <w:tc>
          <w:tcPr>
            <w:tcW w:w="594" w:type="dxa"/>
            <w:gridSpan w:val="2"/>
            <w:vAlign w:val="center"/>
          </w:tcPr>
          <w:p w:rsidR="00000000" w:rsidRDefault="002172B7">
            <w:pPr>
              <w:jc w:val="center"/>
              <w:rPr>
                <w:color w:val="000000"/>
                <w:sz w:val="24"/>
              </w:rPr>
            </w:pPr>
            <w:r>
              <w:rPr>
                <w:rFonts w:hint="eastAsia"/>
                <w:color w:val="000000"/>
                <w:sz w:val="24"/>
              </w:rPr>
              <w:t>0</w:t>
            </w:r>
          </w:p>
        </w:tc>
        <w:tc>
          <w:tcPr>
            <w:tcW w:w="682" w:type="dxa"/>
            <w:vAlign w:val="center"/>
          </w:tcPr>
          <w:p w:rsidR="00000000" w:rsidRDefault="002172B7">
            <w:pPr>
              <w:spacing w:line="300" w:lineRule="exact"/>
              <w:jc w:val="center"/>
              <w:rPr>
                <w:color w:val="000000"/>
                <w:szCs w:val="21"/>
              </w:rPr>
            </w:pPr>
            <w:r>
              <w:rPr>
                <w:rFonts w:hint="eastAsia"/>
                <w:color w:val="000000"/>
                <w:szCs w:val="21"/>
              </w:rPr>
              <w:t>0</w:t>
            </w:r>
          </w:p>
        </w:tc>
        <w:tc>
          <w:tcPr>
            <w:tcW w:w="1065" w:type="dxa"/>
            <w:vAlign w:val="center"/>
          </w:tcPr>
          <w:p w:rsidR="00000000" w:rsidRDefault="002172B7">
            <w:pPr>
              <w:spacing w:line="300" w:lineRule="exact"/>
              <w:jc w:val="center"/>
              <w:rPr>
                <w:color w:val="000000"/>
                <w:szCs w:val="21"/>
              </w:rPr>
            </w:pPr>
          </w:p>
        </w:tc>
        <w:tc>
          <w:tcPr>
            <w:tcW w:w="1182" w:type="dxa"/>
            <w:vAlign w:val="center"/>
          </w:tcPr>
          <w:p w:rsidR="00000000" w:rsidRDefault="002172B7">
            <w:pPr>
              <w:spacing w:line="300" w:lineRule="exact"/>
              <w:jc w:val="center"/>
              <w:rPr>
                <w:color w:val="000000"/>
                <w:szCs w:val="21"/>
              </w:rPr>
            </w:pPr>
          </w:p>
        </w:tc>
        <w:tc>
          <w:tcPr>
            <w:tcW w:w="1154" w:type="dxa"/>
            <w:vAlign w:val="center"/>
          </w:tcPr>
          <w:p w:rsidR="00000000" w:rsidRDefault="002172B7">
            <w:pPr>
              <w:spacing w:line="300" w:lineRule="exact"/>
              <w:jc w:val="center"/>
              <w:rPr>
                <w:color w:val="000000"/>
                <w:szCs w:val="21"/>
              </w:rPr>
            </w:pPr>
          </w:p>
        </w:tc>
        <w:tc>
          <w:tcPr>
            <w:tcW w:w="1155" w:type="dxa"/>
          </w:tcPr>
          <w:p w:rsidR="00000000" w:rsidRDefault="002172B7">
            <w:pPr>
              <w:spacing w:line="300" w:lineRule="exact"/>
              <w:jc w:val="center"/>
              <w:rPr>
                <w:color w:val="000000"/>
                <w:szCs w:val="21"/>
              </w:rPr>
            </w:pPr>
            <w:r>
              <w:rPr>
                <w:rFonts w:hint="eastAsia"/>
                <w:color w:val="000000"/>
                <w:szCs w:val="21"/>
              </w:rPr>
              <w:t>10</w:t>
            </w:r>
          </w:p>
        </w:tc>
        <w:tc>
          <w:tcPr>
            <w:tcW w:w="715" w:type="dxa"/>
            <w:vAlign w:val="center"/>
          </w:tcPr>
          <w:p w:rsidR="00000000" w:rsidRDefault="002172B7">
            <w:pPr>
              <w:spacing w:line="300" w:lineRule="exact"/>
              <w:jc w:val="center"/>
              <w:rPr>
                <w:color w:val="000000"/>
                <w:szCs w:val="21"/>
              </w:rPr>
            </w:pPr>
            <w:r>
              <w:rPr>
                <w:rFonts w:hint="eastAsia"/>
                <w:color w:val="000000"/>
                <w:szCs w:val="21"/>
              </w:rPr>
              <w:t>0</w:t>
            </w:r>
            <w:r>
              <w:rPr>
                <w:color w:val="000000"/>
                <w:szCs w:val="21"/>
              </w:rPr>
              <w:t>.</w:t>
            </w:r>
            <w:r>
              <w:rPr>
                <w:rFonts w:hint="eastAsia"/>
                <w:color w:val="000000"/>
                <w:szCs w:val="21"/>
              </w:rPr>
              <w:t>5</w:t>
            </w:r>
          </w:p>
        </w:tc>
        <w:tc>
          <w:tcPr>
            <w:tcW w:w="1126" w:type="dxa"/>
            <w:vAlign w:val="center"/>
          </w:tcPr>
          <w:p w:rsidR="00000000" w:rsidRDefault="002172B7">
            <w:pPr>
              <w:jc w:val="center"/>
              <w:rPr>
                <w:rFonts w:ascii="宋体" w:hAnsi="宋体" w:cs="宋体" w:hint="eastAsia"/>
                <w:color w:val="FF0000"/>
                <w:sz w:val="22"/>
                <w:szCs w:val="22"/>
              </w:rPr>
            </w:pPr>
            <w:r>
              <w:rPr>
                <w:rFonts w:ascii="宋体" w:hAnsi="宋体" w:cs="宋体" w:hint="eastAsia"/>
                <w:color w:val="FF0000"/>
                <w:sz w:val="22"/>
                <w:szCs w:val="22"/>
              </w:rPr>
              <w:t>1.5</w:t>
            </w:r>
          </w:p>
        </w:tc>
      </w:tr>
      <w:tr w:rsidR="00000000">
        <w:trPr>
          <w:cantSplit/>
          <w:trHeight w:val="585"/>
          <w:jc w:val="center"/>
        </w:trPr>
        <w:tc>
          <w:tcPr>
            <w:tcW w:w="1232" w:type="dxa"/>
            <w:gridSpan w:val="3"/>
            <w:vAlign w:val="center"/>
          </w:tcPr>
          <w:p w:rsidR="00000000" w:rsidRDefault="002172B7">
            <w:pPr>
              <w:spacing w:line="300" w:lineRule="exact"/>
              <w:jc w:val="center"/>
              <w:rPr>
                <w:color w:val="000000"/>
                <w:szCs w:val="21"/>
              </w:rPr>
            </w:pPr>
            <w:r>
              <w:rPr>
                <w:rFonts w:hAnsi="宋体"/>
                <w:color w:val="000000"/>
                <w:szCs w:val="21"/>
              </w:rPr>
              <w:t>合计（周）</w:t>
            </w:r>
          </w:p>
        </w:tc>
        <w:tc>
          <w:tcPr>
            <w:tcW w:w="581" w:type="dxa"/>
            <w:vAlign w:val="center"/>
          </w:tcPr>
          <w:p w:rsidR="00000000" w:rsidRDefault="002172B7">
            <w:pPr>
              <w:jc w:val="center"/>
              <w:rPr>
                <w:rFonts w:ascii="宋体" w:hAnsi="宋体" w:cs="宋体"/>
                <w:color w:val="000000"/>
                <w:sz w:val="22"/>
                <w:szCs w:val="22"/>
              </w:rPr>
            </w:pPr>
            <w:r>
              <w:rPr>
                <w:rFonts w:ascii="宋体" w:hAnsi="宋体" w:cs="宋体" w:hint="eastAsia"/>
                <w:color w:val="000000"/>
                <w:sz w:val="22"/>
                <w:szCs w:val="22"/>
              </w:rPr>
              <w:t>99</w:t>
            </w:r>
          </w:p>
        </w:tc>
        <w:tc>
          <w:tcPr>
            <w:tcW w:w="682" w:type="dxa"/>
            <w:vAlign w:val="center"/>
          </w:tcPr>
          <w:p w:rsidR="00000000" w:rsidRDefault="002172B7">
            <w:pPr>
              <w:jc w:val="center"/>
              <w:rPr>
                <w:rFonts w:ascii="宋体" w:hAnsi="宋体" w:cs="宋体"/>
                <w:color w:val="000000"/>
                <w:sz w:val="22"/>
                <w:szCs w:val="22"/>
              </w:rPr>
            </w:pPr>
            <w:r>
              <w:rPr>
                <w:rFonts w:hint="eastAsia"/>
                <w:color w:val="000000"/>
                <w:sz w:val="22"/>
                <w:szCs w:val="22"/>
              </w:rPr>
              <w:t>10</w:t>
            </w:r>
          </w:p>
        </w:tc>
        <w:tc>
          <w:tcPr>
            <w:tcW w:w="1065" w:type="dxa"/>
            <w:vAlign w:val="center"/>
          </w:tcPr>
          <w:p w:rsidR="00000000" w:rsidRDefault="002172B7">
            <w:pPr>
              <w:jc w:val="center"/>
              <w:rPr>
                <w:rFonts w:ascii="宋体" w:hAnsi="宋体" w:cs="宋体"/>
                <w:color w:val="000000"/>
                <w:sz w:val="22"/>
                <w:szCs w:val="22"/>
              </w:rPr>
            </w:pPr>
            <w:r>
              <w:rPr>
                <w:rFonts w:hint="eastAsia"/>
                <w:color w:val="000000"/>
                <w:sz w:val="22"/>
                <w:szCs w:val="22"/>
              </w:rPr>
              <w:t>14</w:t>
            </w:r>
          </w:p>
        </w:tc>
        <w:tc>
          <w:tcPr>
            <w:tcW w:w="1182" w:type="dxa"/>
            <w:vAlign w:val="center"/>
          </w:tcPr>
          <w:p w:rsidR="00000000" w:rsidRDefault="002172B7">
            <w:pPr>
              <w:jc w:val="center"/>
              <w:rPr>
                <w:rFonts w:ascii="宋体" w:hAnsi="宋体" w:cs="宋体"/>
                <w:color w:val="000000"/>
                <w:sz w:val="22"/>
                <w:szCs w:val="22"/>
              </w:rPr>
            </w:pPr>
            <w:r>
              <w:rPr>
                <w:rFonts w:hint="eastAsia"/>
                <w:color w:val="000000"/>
                <w:sz w:val="22"/>
                <w:szCs w:val="22"/>
              </w:rPr>
              <w:t>4</w:t>
            </w:r>
          </w:p>
        </w:tc>
        <w:tc>
          <w:tcPr>
            <w:tcW w:w="1154" w:type="dxa"/>
            <w:vAlign w:val="center"/>
          </w:tcPr>
          <w:p w:rsidR="00000000" w:rsidRDefault="002172B7">
            <w:pPr>
              <w:jc w:val="center"/>
              <w:rPr>
                <w:rFonts w:ascii="宋体" w:hAnsi="宋体" w:cs="宋体"/>
                <w:color w:val="000000"/>
                <w:sz w:val="22"/>
                <w:szCs w:val="22"/>
              </w:rPr>
            </w:pPr>
            <w:r>
              <w:rPr>
                <w:rFonts w:hint="eastAsia"/>
                <w:color w:val="000000"/>
                <w:sz w:val="22"/>
                <w:szCs w:val="22"/>
              </w:rPr>
              <w:t>0</w:t>
            </w:r>
          </w:p>
        </w:tc>
        <w:tc>
          <w:tcPr>
            <w:tcW w:w="1155" w:type="dxa"/>
            <w:vAlign w:val="center"/>
          </w:tcPr>
          <w:p w:rsidR="00000000" w:rsidRDefault="002172B7">
            <w:pPr>
              <w:jc w:val="center"/>
              <w:rPr>
                <w:rFonts w:ascii="宋体" w:hAnsi="宋体" w:cs="宋体"/>
                <w:color w:val="000000"/>
                <w:sz w:val="22"/>
                <w:szCs w:val="22"/>
              </w:rPr>
            </w:pPr>
            <w:r>
              <w:rPr>
                <w:rFonts w:hint="eastAsia"/>
                <w:color w:val="000000"/>
                <w:sz w:val="22"/>
                <w:szCs w:val="22"/>
              </w:rPr>
              <w:t>1</w:t>
            </w:r>
            <w:r>
              <w:rPr>
                <w:rFonts w:hint="eastAsia"/>
                <w:color w:val="000000"/>
                <w:sz w:val="22"/>
                <w:szCs w:val="22"/>
              </w:rPr>
              <w:t>0</w:t>
            </w:r>
          </w:p>
        </w:tc>
        <w:tc>
          <w:tcPr>
            <w:tcW w:w="715" w:type="dxa"/>
            <w:vAlign w:val="center"/>
          </w:tcPr>
          <w:p w:rsidR="00000000" w:rsidRDefault="002172B7">
            <w:pPr>
              <w:jc w:val="center"/>
              <w:rPr>
                <w:rFonts w:ascii="宋体" w:hAnsi="宋体" w:cs="宋体"/>
                <w:color w:val="000000"/>
                <w:sz w:val="22"/>
                <w:szCs w:val="22"/>
              </w:rPr>
            </w:pPr>
            <w:r>
              <w:rPr>
                <w:rFonts w:hint="eastAsia"/>
                <w:color w:val="000000"/>
                <w:sz w:val="22"/>
                <w:szCs w:val="22"/>
              </w:rPr>
              <w:t>10</w:t>
            </w:r>
          </w:p>
        </w:tc>
        <w:tc>
          <w:tcPr>
            <w:tcW w:w="1126" w:type="dxa"/>
            <w:vAlign w:val="center"/>
          </w:tcPr>
          <w:p w:rsidR="00000000" w:rsidRDefault="002172B7">
            <w:pPr>
              <w:jc w:val="center"/>
              <w:rPr>
                <w:rFonts w:ascii="宋体" w:hAnsi="宋体" w:cs="宋体"/>
                <w:color w:val="FF0000"/>
                <w:sz w:val="22"/>
                <w:szCs w:val="22"/>
              </w:rPr>
            </w:pPr>
            <w:r>
              <w:rPr>
                <w:rFonts w:hint="eastAsia"/>
                <w:color w:val="FF0000"/>
                <w:sz w:val="22"/>
                <w:szCs w:val="22"/>
              </w:rPr>
              <w:t>4</w:t>
            </w:r>
          </w:p>
        </w:tc>
      </w:tr>
    </w:tbl>
    <w:p w:rsidR="00000000" w:rsidRDefault="002172B7">
      <w:pPr>
        <w:spacing w:line="400" w:lineRule="exact"/>
        <w:ind w:firstLine="480"/>
        <w:rPr>
          <w:rFonts w:ascii="黑体" w:eastAsia="黑体" w:cs="黑体"/>
          <w:color w:val="000000"/>
          <w:sz w:val="24"/>
          <w:szCs w:val="28"/>
        </w:rPr>
      </w:pPr>
      <w:r>
        <w:rPr>
          <w:rFonts w:eastAsia="黑体" w:hint="eastAsia"/>
          <w:color w:val="000000"/>
          <w:sz w:val="24"/>
        </w:rPr>
        <w:t>七</w:t>
      </w:r>
      <w:r>
        <w:rPr>
          <w:rFonts w:eastAsia="黑体"/>
          <w:color w:val="000000"/>
          <w:sz w:val="24"/>
        </w:rPr>
        <w:t>、</w:t>
      </w:r>
      <w:r>
        <w:rPr>
          <w:rFonts w:ascii="黑体" w:eastAsia="黑体" w:cs="黑体" w:hint="eastAsia"/>
          <w:color w:val="000000"/>
          <w:sz w:val="24"/>
          <w:szCs w:val="28"/>
        </w:rPr>
        <w:t>各学期教学计划表（详见</w:t>
      </w:r>
      <w:r>
        <w:rPr>
          <w:rFonts w:ascii="黑体" w:eastAsia="黑体" w:cs="黑体" w:hint="eastAsia"/>
          <w:color w:val="000000"/>
          <w:sz w:val="24"/>
          <w:szCs w:val="28"/>
        </w:rPr>
        <w:t>Excel</w:t>
      </w:r>
      <w:r>
        <w:rPr>
          <w:rFonts w:ascii="黑体" w:eastAsia="黑体" w:cs="黑体" w:hint="eastAsia"/>
          <w:color w:val="000000"/>
          <w:sz w:val="24"/>
          <w:szCs w:val="28"/>
        </w:rPr>
        <w:t>表格）</w:t>
      </w:r>
    </w:p>
    <w:p w:rsidR="00000000" w:rsidRDefault="002172B7">
      <w:pPr>
        <w:spacing w:line="400" w:lineRule="exact"/>
        <w:ind w:firstLine="420"/>
        <w:rPr>
          <w:rFonts w:ascii="宋体" w:hAnsi="宋体"/>
        </w:rPr>
      </w:pPr>
      <w:r>
        <w:rPr>
          <w:rFonts w:ascii="宋体" w:hAnsi="宋体" w:hint="eastAsia"/>
        </w:rPr>
        <w:t>说明：</w:t>
      </w:r>
    </w:p>
    <w:p w:rsidR="00000000" w:rsidRDefault="002172B7">
      <w:pPr>
        <w:spacing w:line="400" w:lineRule="exact"/>
        <w:ind w:firstLine="420"/>
        <w:rPr>
          <w:rFonts w:ascii="宋体" w:hAnsi="宋体"/>
        </w:rPr>
      </w:pPr>
      <w:r>
        <w:rPr>
          <w:rFonts w:ascii="宋体" w:hAnsi="宋体" w:hint="eastAsia"/>
        </w:rPr>
        <w:t>1.</w:t>
      </w:r>
      <w:r>
        <w:rPr>
          <w:rFonts w:ascii="宋体" w:hAnsi="宋体" w:hint="eastAsia"/>
        </w:rPr>
        <w:t>教学计划表中的课程类别</w:t>
      </w:r>
      <w:r>
        <w:rPr>
          <w:rFonts w:ascii="宋体" w:hAnsi="宋体" w:hint="eastAsia"/>
        </w:rPr>
        <w:t>A</w:t>
      </w:r>
      <w:r>
        <w:rPr>
          <w:rFonts w:ascii="宋体" w:hAnsi="宋体" w:hint="eastAsia"/>
        </w:rPr>
        <w:t>类为必修课，</w:t>
      </w:r>
      <w:r>
        <w:rPr>
          <w:rFonts w:ascii="宋体" w:hAnsi="宋体" w:hint="eastAsia"/>
        </w:rPr>
        <w:t>B</w:t>
      </w:r>
      <w:r>
        <w:rPr>
          <w:rFonts w:ascii="宋体" w:hAnsi="宋体" w:hint="eastAsia"/>
        </w:rPr>
        <w:t>类为限选课，</w:t>
      </w:r>
      <w:r>
        <w:rPr>
          <w:rFonts w:ascii="宋体" w:hAnsi="宋体" w:hint="eastAsia"/>
        </w:rPr>
        <w:t>C</w:t>
      </w:r>
      <w:r>
        <w:rPr>
          <w:rFonts w:ascii="宋体" w:hAnsi="宋体" w:hint="eastAsia"/>
        </w:rPr>
        <w:t>类为任选课。</w:t>
      </w:r>
    </w:p>
    <w:p w:rsidR="00000000" w:rsidRDefault="002172B7">
      <w:pPr>
        <w:spacing w:line="400" w:lineRule="exact"/>
        <w:ind w:firstLine="420"/>
        <w:rPr>
          <w:ins w:id="0" w:author="Administrator" w:date="2018-08-13T15:31:00Z"/>
          <w:rFonts w:ascii="宋体" w:hAnsi="宋体" w:hint="eastAsia"/>
        </w:rPr>
      </w:pPr>
      <w:r>
        <w:rPr>
          <w:rFonts w:ascii="宋体" w:hAnsi="宋体" w:hint="eastAsia"/>
        </w:rPr>
        <w:t>2.</w:t>
      </w:r>
      <w:r>
        <w:rPr>
          <w:rFonts w:ascii="宋体" w:hAnsi="宋体" w:hint="eastAsia"/>
        </w:rPr>
        <w:t>各专业应在课程标识列作相应标记，以“★”代表核心课程，以“▲”代表与行业、企业联合开发的课程。</w:t>
      </w:r>
    </w:p>
    <w:p w:rsidR="002172B7" w:rsidRDefault="002172B7">
      <w:pPr>
        <w:spacing w:line="400" w:lineRule="exact"/>
        <w:ind w:firstLine="420"/>
        <w:rPr>
          <w:rFonts w:ascii="宋体" w:hAnsi="宋体" w:hint="eastAsia"/>
        </w:rPr>
      </w:pPr>
    </w:p>
    <w:sectPr w:rsidR="002172B7">
      <w:headerReference w:type="default" r:id="rId6"/>
      <w:pgSz w:w="11907" w:h="16840"/>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2B7" w:rsidRDefault="002172B7">
      <w:r>
        <w:separator/>
      </w:r>
    </w:p>
  </w:endnote>
  <w:endnote w:type="continuationSeparator" w:id="0">
    <w:p w:rsidR="002172B7" w:rsidRDefault="002172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2B7" w:rsidRDefault="002172B7">
      <w:r>
        <w:separator/>
      </w:r>
    </w:p>
  </w:footnote>
  <w:footnote w:type="continuationSeparator" w:id="0">
    <w:p w:rsidR="002172B7" w:rsidRDefault="002172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172B7">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E0115"/>
    <w:rsid w:val="000213B7"/>
    <w:rsid w:val="000232A7"/>
    <w:rsid w:val="00031F9E"/>
    <w:rsid w:val="00032861"/>
    <w:rsid w:val="00032EC4"/>
    <w:rsid w:val="000614E8"/>
    <w:rsid w:val="000654B6"/>
    <w:rsid w:val="000672BD"/>
    <w:rsid w:val="00067B30"/>
    <w:rsid w:val="00071B4C"/>
    <w:rsid w:val="0007241C"/>
    <w:rsid w:val="00074B17"/>
    <w:rsid w:val="000762FF"/>
    <w:rsid w:val="00083A84"/>
    <w:rsid w:val="00096081"/>
    <w:rsid w:val="000B2ED7"/>
    <w:rsid w:val="000C24EF"/>
    <w:rsid w:val="000C780D"/>
    <w:rsid w:val="000D363F"/>
    <w:rsid w:val="000E0C27"/>
    <w:rsid w:val="000E5A44"/>
    <w:rsid w:val="000E63C4"/>
    <w:rsid w:val="000F0810"/>
    <w:rsid w:val="000F3DDC"/>
    <w:rsid w:val="000F628A"/>
    <w:rsid w:val="000F6378"/>
    <w:rsid w:val="000F72A8"/>
    <w:rsid w:val="0014638E"/>
    <w:rsid w:val="00156C03"/>
    <w:rsid w:val="00173C5D"/>
    <w:rsid w:val="00177D3F"/>
    <w:rsid w:val="001907C8"/>
    <w:rsid w:val="00193A5E"/>
    <w:rsid w:val="00194BEE"/>
    <w:rsid w:val="001A5234"/>
    <w:rsid w:val="001B2D53"/>
    <w:rsid w:val="001B480F"/>
    <w:rsid w:val="001C3D2D"/>
    <w:rsid w:val="001E0DF2"/>
    <w:rsid w:val="001F650B"/>
    <w:rsid w:val="001F76EA"/>
    <w:rsid w:val="00210748"/>
    <w:rsid w:val="00213064"/>
    <w:rsid w:val="00214B91"/>
    <w:rsid w:val="002172B7"/>
    <w:rsid w:val="00220D41"/>
    <w:rsid w:val="00237B21"/>
    <w:rsid w:val="00254D94"/>
    <w:rsid w:val="00266E04"/>
    <w:rsid w:val="002718A1"/>
    <w:rsid w:val="00274B53"/>
    <w:rsid w:val="00282ED4"/>
    <w:rsid w:val="00292E6E"/>
    <w:rsid w:val="00297673"/>
    <w:rsid w:val="002A59CD"/>
    <w:rsid w:val="002A72B7"/>
    <w:rsid w:val="002C1B6C"/>
    <w:rsid w:val="002E0115"/>
    <w:rsid w:val="002F0341"/>
    <w:rsid w:val="002F5CAD"/>
    <w:rsid w:val="002F61D5"/>
    <w:rsid w:val="003047F5"/>
    <w:rsid w:val="00321BD4"/>
    <w:rsid w:val="00334256"/>
    <w:rsid w:val="003444DA"/>
    <w:rsid w:val="0034457F"/>
    <w:rsid w:val="003508E8"/>
    <w:rsid w:val="00357A3D"/>
    <w:rsid w:val="00373334"/>
    <w:rsid w:val="00383765"/>
    <w:rsid w:val="00387335"/>
    <w:rsid w:val="00390318"/>
    <w:rsid w:val="0039173A"/>
    <w:rsid w:val="00393FE4"/>
    <w:rsid w:val="003A7F61"/>
    <w:rsid w:val="003B2AAD"/>
    <w:rsid w:val="003B5E41"/>
    <w:rsid w:val="003C51B1"/>
    <w:rsid w:val="003C532C"/>
    <w:rsid w:val="003D73CE"/>
    <w:rsid w:val="003E049B"/>
    <w:rsid w:val="003F4D14"/>
    <w:rsid w:val="004045AB"/>
    <w:rsid w:val="00421550"/>
    <w:rsid w:val="00432BB4"/>
    <w:rsid w:val="004336AA"/>
    <w:rsid w:val="0044763E"/>
    <w:rsid w:val="0044785C"/>
    <w:rsid w:val="004650E2"/>
    <w:rsid w:val="00467A36"/>
    <w:rsid w:val="00472119"/>
    <w:rsid w:val="0047707F"/>
    <w:rsid w:val="00483F3B"/>
    <w:rsid w:val="00484C3F"/>
    <w:rsid w:val="004972CD"/>
    <w:rsid w:val="004A2191"/>
    <w:rsid w:val="004A277F"/>
    <w:rsid w:val="004A3F77"/>
    <w:rsid w:val="004B12D6"/>
    <w:rsid w:val="004B213F"/>
    <w:rsid w:val="004C3825"/>
    <w:rsid w:val="004D3AFD"/>
    <w:rsid w:val="004F4A16"/>
    <w:rsid w:val="004F702E"/>
    <w:rsid w:val="004F7D0C"/>
    <w:rsid w:val="00500D72"/>
    <w:rsid w:val="00504814"/>
    <w:rsid w:val="00515328"/>
    <w:rsid w:val="005153F2"/>
    <w:rsid w:val="0052038A"/>
    <w:rsid w:val="00527B4E"/>
    <w:rsid w:val="00533370"/>
    <w:rsid w:val="005517A7"/>
    <w:rsid w:val="00574FE3"/>
    <w:rsid w:val="00582A35"/>
    <w:rsid w:val="0059724D"/>
    <w:rsid w:val="005A113C"/>
    <w:rsid w:val="005A1B49"/>
    <w:rsid w:val="005B6CFD"/>
    <w:rsid w:val="005D31D2"/>
    <w:rsid w:val="005E042F"/>
    <w:rsid w:val="00613EF2"/>
    <w:rsid w:val="006176A8"/>
    <w:rsid w:val="00623AD1"/>
    <w:rsid w:val="00625D47"/>
    <w:rsid w:val="00625E15"/>
    <w:rsid w:val="0064313E"/>
    <w:rsid w:val="00644225"/>
    <w:rsid w:val="00652C69"/>
    <w:rsid w:val="00657FA8"/>
    <w:rsid w:val="00661CAC"/>
    <w:rsid w:val="00692883"/>
    <w:rsid w:val="006A3AB5"/>
    <w:rsid w:val="006B539A"/>
    <w:rsid w:val="006D35AF"/>
    <w:rsid w:val="006D5175"/>
    <w:rsid w:val="006E27E8"/>
    <w:rsid w:val="006E3333"/>
    <w:rsid w:val="006F21D1"/>
    <w:rsid w:val="006F30D6"/>
    <w:rsid w:val="006F7B5A"/>
    <w:rsid w:val="00711474"/>
    <w:rsid w:val="00711D01"/>
    <w:rsid w:val="0071456F"/>
    <w:rsid w:val="007171D6"/>
    <w:rsid w:val="0071727F"/>
    <w:rsid w:val="00731394"/>
    <w:rsid w:val="00733F92"/>
    <w:rsid w:val="00741477"/>
    <w:rsid w:val="00743D44"/>
    <w:rsid w:val="007579BE"/>
    <w:rsid w:val="00764EFB"/>
    <w:rsid w:val="0077161F"/>
    <w:rsid w:val="00782531"/>
    <w:rsid w:val="00782AA6"/>
    <w:rsid w:val="007943F8"/>
    <w:rsid w:val="007A08D2"/>
    <w:rsid w:val="007B337E"/>
    <w:rsid w:val="007C24A8"/>
    <w:rsid w:val="007C2DD5"/>
    <w:rsid w:val="007E250D"/>
    <w:rsid w:val="007F5FFD"/>
    <w:rsid w:val="007F6FDB"/>
    <w:rsid w:val="00824D2C"/>
    <w:rsid w:val="00826915"/>
    <w:rsid w:val="008325BD"/>
    <w:rsid w:val="00857113"/>
    <w:rsid w:val="0086051E"/>
    <w:rsid w:val="00866335"/>
    <w:rsid w:val="0087314D"/>
    <w:rsid w:val="008873CE"/>
    <w:rsid w:val="00897770"/>
    <w:rsid w:val="008A4284"/>
    <w:rsid w:val="008A70CE"/>
    <w:rsid w:val="008B7887"/>
    <w:rsid w:val="008E4D65"/>
    <w:rsid w:val="008E5294"/>
    <w:rsid w:val="008E6023"/>
    <w:rsid w:val="00902B17"/>
    <w:rsid w:val="009246BA"/>
    <w:rsid w:val="00930C52"/>
    <w:rsid w:val="0094121A"/>
    <w:rsid w:val="00951C2D"/>
    <w:rsid w:val="009755DC"/>
    <w:rsid w:val="00982D89"/>
    <w:rsid w:val="00991D58"/>
    <w:rsid w:val="009A7BB8"/>
    <w:rsid w:val="009C37F8"/>
    <w:rsid w:val="009F246F"/>
    <w:rsid w:val="009F3A19"/>
    <w:rsid w:val="00A00CA0"/>
    <w:rsid w:val="00A07A6B"/>
    <w:rsid w:val="00A212DB"/>
    <w:rsid w:val="00A275FB"/>
    <w:rsid w:val="00A36EDF"/>
    <w:rsid w:val="00A414B9"/>
    <w:rsid w:val="00A47EB6"/>
    <w:rsid w:val="00A50C9E"/>
    <w:rsid w:val="00A54DD2"/>
    <w:rsid w:val="00A668EC"/>
    <w:rsid w:val="00A84409"/>
    <w:rsid w:val="00A84E0F"/>
    <w:rsid w:val="00A9657D"/>
    <w:rsid w:val="00AA45A7"/>
    <w:rsid w:val="00AA4BCE"/>
    <w:rsid w:val="00AA4DD9"/>
    <w:rsid w:val="00AC01F8"/>
    <w:rsid w:val="00AC7D56"/>
    <w:rsid w:val="00AD5968"/>
    <w:rsid w:val="00AF1F80"/>
    <w:rsid w:val="00B03E9E"/>
    <w:rsid w:val="00B15E8D"/>
    <w:rsid w:val="00B22185"/>
    <w:rsid w:val="00B614E8"/>
    <w:rsid w:val="00B70E59"/>
    <w:rsid w:val="00B73654"/>
    <w:rsid w:val="00B756AF"/>
    <w:rsid w:val="00B948E8"/>
    <w:rsid w:val="00B96578"/>
    <w:rsid w:val="00B9727C"/>
    <w:rsid w:val="00BA633A"/>
    <w:rsid w:val="00BB74A2"/>
    <w:rsid w:val="00BC6EA3"/>
    <w:rsid w:val="00BD6200"/>
    <w:rsid w:val="00BF199D"/>
    <w:rsid w:val="00BF2FC1"/>
    <w:rsid w:val="00BF5FCB"/>
    <w:rsid w:val="00C02CE3"/>
    <w:rsid w:val="00C059BC"/>
    <w:rsid w:val="00C05B22"/>
    <w:rsid w:val="00C11867"/>
    <w:rsid w:val="00C12B46"/>
    <w:rsid w:val="00C14521"/>
    <w:rsid w:val="00C30175"/>
    <w:rsid w:val="00C3605D"/>
    <w:rsid w:val="00C42193"/>
    <w:rsid w:val="00C429C5"/>
    <w:rsid w:val="00C50485"/>
    <w:rsid w:val="00C578DF"/>
    <w:rsid w:val="00C65830"/>
    <w:rsid w:val="00C66222"/>
    <w:rsid w:val="00C70D85"/>
    <w:rsid w:val="00C71089"/>
    <w:rsid w:val="00C73AD5"/>
    <w:rsid w:val="00C87C16"/>
    <w:rsid w:val="00C95891"/>
    <w:rsid w:val="00C95A23"/>
    <w:rsid w:val="00CB7362"/>
    <w:rsid w:val="00CC0022"/>
    <w:rsid w:val="00CD7316"/>
    <w:rsid w:val="00CE0532"/>
    <w:rsid w:val="00CE4153"/>
    <w:rsid w:val="00CE7702"/>
    <w:rsid w:val="00CF7B5E"/>
    <w:rsid w:val="00D01404"/>
    <w:rsid w:val="00D123D5"/>
    <w:rsid w:val="00D14452"/>
    <w:rsid w:val="00D3719A"/>
    <w:rsid w:val="00D565F3"/>
    <w:rsid w:val="00D603DB"/>
    <w:rsid w:val="00D72C50"/>
    <w:rsid w:val="00D829B6"/>
    <w:rsid w:val="00D90146"/>
    <w:rsid w:val="00DA0A7F"/>
    <w:rsid w:val="00DE1404"/>
    <w:rsid w:val="00DE1D4B"/>
    <w:rsid w:val="00DF23EB"/>
    <w:rsid w:val="00DF2885"/>
    <w:rsid w:val="00DF2D24"/>
    <w:rsid w:val="00DF6288"/>
    <w:rsid w:val="00E148C1"/>
    <w:rsid w:val="00E4047B"/>
    <w:rsid w:val="00E40DB4"/>
    <w:rsid w:val="00E54F09"/>
    <w:rsid w:val="00E64893"/>
    <w:rsid w:val="00EA3C46"/>
    <w:rsid w:val="00EA4218"/>
    <w:rsid w:val="00EA54E8"/>
    <w:rsid w:val="00EB00B8"/>
    <w:rsid w:val="00EB64ED"/>
    <w:rsid w:val="00ED5177"/>
    <w:rsid w:val="00EE1EF8"/>
    <w:rsid w:val="00EE4D4C"/>
    <w:rsid w:val="00EE7CBA"/>
    <w:rsid w:val="00EF37CE"/>
    <w:rsid w:val="00EF6593"/>
    <w:rsid w:val="00F025C6"/>
    <w:rsid w:val="00F13FA0"/>
    <w:rsid w:val="00F1433D"/>
    <w:rsid w:val="00F158D4"/>
    <w:rsid w:val="00F17B44"/>
    <w:rsid w:val="00F23B0D"/>
    <w:rsid w:val="00F27555"/>
    <w:rsid w:val="00F520F0"/>
    <w:rsid w:val="00F53FEA"/>
    <w:rsid w:val="00F57822"/>
    <w:rsid w:val="00F637FD"/>
    <w:rsid w:val="00F64DC3"/>
    <w:rsid w:val="00F74A10"/>
    <w:rsid w:val="00F91788"/>
    <w:rsid w:val="00F91856"/>
    <w:rsid w:val="00F96568"/>
    <w:rsid w:val="00FA10F2"/>
    <w:rsid w:val="00FA149C"/>
    <w:rsid w:val="00FB4735"/>
    <w:rsid w:val="00FB6C17"/>
    <w:rsid w:val="00FD1BF8"/>
    <w:rsid w:val="00FD65B0"/>
    <w:rsid w:val="00FD666B"/>
    <w:rsid w:val="00FE1EE2"/>
    <w:rsid w:val="00FF5233"/>
    <w:rsid w:val="02820A55"/>
    <w:rsid w:val="047E3795"/>
    <w:rsid w:val="05A91C3E"/>
    <w:rsid w:val="064D3571"/>
    <w:rsid w:val="076172EA"/>
    <w:rsid w:val="08886238"/>
    <w:rsid w:val="092707C2"/>
    <w:rsid w:val="09CD1647"/>
    <w:rsid w:val="0A4E5A15"/>
    <w:rsid w:val="0A9E1677"/>
    <w:rsid w:val="0B4E10DB"/>
    <w:rsid w:val="0BAA41E3"/>
    <w:rsid w:val="0BF954FE"/>
    <w:rsid w:val="10767F63"/>
    <w:rsid w:val="13175922"/>
    <w:rsid w:val="15D36687"/>
    <w:rsid w:val="160A211F"/>
    <w:rsid w:val="161A1A8A"/>
    <w:rsid w:val="163D3980"/>
    <w:rsid w:val="17586A54"/>
    <w:rsid w:val="196422A7"/>
    <w:rsid w:val="19A323E8"/>
    <w:rsid w:val="1B635106"/>
    <w:rsid w:val="1B835764"/>
    <w:rsid w:val="1E373691"/>
    <w:rsid w:val="1ED5540B"/>
    <w:rsid w:val="205B0C34"/>
    <w:rsid w:val="20D73F2B"/>
    <w:rsid w:val="21D10989"/>
    <w:rsid w:val="220E796C"/>
    <w:rsid w:val="22C817EB"/>
    <w:rsid w:val="2453462B"/>
    <w:rsid w:val="253622F2"/>
    <w:rsid w:val="264F5230"/>
    <w:rsid w:val="270573E3"/>
    <w:rsid w:val="2A4F13D9"/>
    <w:rsid w:val="2ADB569B"/>
    <w:rsid w:val="2C205283"/>
    <w:rsid w:val="2D663298"/>
    <w:rsid w:val="2EB66159"/>
    <w:rsid w:val="2EE56E72"/>
    <w:rsid w:val="2F432E89"/>
    <w:rsid w:val="302E23DA"/>
    <w:rsid w:val="332C7104"/>
    <w:rsid w:val="35DA6F7E"/>
    <w:rsid w:val="363F13B1"/>
    <w:rsid w:val="38EE04C1"/>
    <w:rsid w:val="3CE1399B"/>
    <w:rsid w:val="3D9B3973"/>
    <w:rsid w:val="3EB80027"/>
    <w:rsid w:val="3F0B58BB"/>
    <w:rsid w:val="41187E75"/>
    <w:rsid w:val="45E73E1D"/>
    <w:rsid w:val="490B7C4A"/>
    <w:rsid w:val="49154EF6"/>
    <w:rsid w:val="495C6C39"/>
    <w:rsid w:val="499775C6"/>
    <w:rsid w:val="4ACA66FB"/>
    <w:rsid w:val="4C7B6C8A"/>
    <w:rsid w:val="4CB40096"/>
    <w:rsid w:val="4F7878E4"/>
    <w:rsid w:val="4F9204A9"/>
    <w:rsid w:val="51905737"/>
    <w:rsid w:val="52BE4DD5"/>
    <w:rsid w:val="53191E3F"/>
    <w:rsid w:val="54994FB9"/>
    <w:rsid w:val="559369FD"/>
    <w:rsid w:val="56636D65"/>
    <w:rsid w:val="5B8F4FC4"/>
    <w:rsid w:val="5BAB4464"/>
    <w:rsid w:val="5C052F83"/>
    <w:rsid w:val="5D9C24B5"/>
    <w:rsid w:val="5E082641"/>
    <w:rsid w:val="5F3A28FA"/>
    <w:rsid w:val="5F4E3C4F"/>
    <w:rsid w:val="60CF4793"/>
    <w:rsid w:val="619F29D3"/>
    <w:rsid w:val="63800E5F"/>
    <w:rsid w:val="64946C7C"/>
    <w:rsid w:val="664122E4"/>
    <w:rsid w:val="6681609D"/>
    <w:rsid w:val="690E4FE1"/>
    <w:rsid w:val="6B486945"/>
    <w:rsid w:val="6B796361"/>
    <w:rsid w:val="6BA5078C"/>
    <w:rsid w:val="6E9B3386"/>
    <w:rsid w:val="6ED70C89"/>
    <w:rsid w:val="6F2F7CCA"/>
    <w:rsid w:val="6FCB28BA"/>
    <w:rsid w:val="744510EC"/>
    <w:rsid w:val="74551510"/>
    <w:rsid w:val="76F74D91"/>
    <w:rsid w:val="777F52FA"/>
    <w:rsid w:val="782F18F1"/>
    <w:rsid w:val="78E506E8"/>
    <w:rsid w:val="7A3B0FA5"/>
    <w:rsid w:val="7A936851"/>
    <w:rsid w:val="7AC043A0"/>
    <w:rsid w:val="7BEB46DA"/>
    <w:rsid w:val="7CF13E6F"/>
    <w:rsid w:val="7D0008EF"/>
    <w:rsid w:val="7E4517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qFormat/>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style>
  <w:style w:type="character" w:customStyle="1" w:styleId="Char">
    <w:name w:val="批注框文本 Char"/>
    <w:link w:val="a4"/>
    <w:qFormat/>
    <w:rPr>
      <w:kern w:val="2"/>
      <w:sz w:val="18"/>
      <w:szCs w:val="18"/>
    </w:rPr>
  </w:style>
  <w:style w:type="paragraph" w:styleId="2">
    <w:name w:val="Body Text 2"/>
    <w:basedOn w:val="a"/>
    <w:qFormat/>
    <w:pPr>
      <w:spacing w:line="0" w:lineRule="atLeast"/>
      <w:jc w:val="left"/>
    </w:pPr>
    <w:rPr>
      <w:sz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Body Text"/>
    <w:basedOn w:val="a"/>
    <w:qFormat/>
    <w:rPr>
      <w:sz w:val="24"/>
    </w:rPr>
  </w:style>
  <w:style w:type="paragraph" w:styleId="a8">
    <w:name w:val="Body Text Indent"/>
    <w:basedOn w:val="a"/>
    <w:qFormat/>
    <w:pPr>
      <w:ind w:firstLine="630"/>
    </w:pPr>
    <w:rPr>
      <w:rFonts w:ascii="宋体"/>
      <w:sz w:val="28"/>
      <w:szCs w:val="20"/>
    </w:rPr>
  </w:style>
  <w:style w:type="paragraph" w:styleId="a4">
    <w:name w:val="Balloon Text"/>
    <w:basedOn w:val="a"/>
    <w:link w:val="Char"/>
    <w:qFormat/>
    <w:rPr>
      <w:sz w:val="18"/>
      <w:szCs w:val="18"/>
    </w:rPr>
  </w:style>
  <w:style w:type="paragraph" w:customStyle="1" w:styleId="Char0">
    <w:name w:val="Char"/>
    <w:basedOn w:val="a"/>
    <w:qFormat/>
    <w:pPr>
      <w:widowControl/>
      <w:spacing w:after="160" w:line="240" w:lineRule="exact"/>
      <w:jc w:val="left"/>
    </w:pPr>
    <w:rPr>
      <w:szCs w:val="21"/>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401</Words>
  <Characters>2289</Characters>
  <Application>Microsoft Office Word</Application>
  <DocSecurity>0</DocSecurity>
  <Lines>19</Lines>
  <Paragraphs>5</Paragraphs>
  <ScaleCrop>false</ScaleCrop>
  <Company>alan</Company>
  <LinksUpToDate>false</LinksUpToDate>
  <CharactersWithSpaces>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 X X X专业教学计划</dc:title>
  <dc:subject/>
  <dc:creator>8163</dc:creator>
  <cp:keywords/>
  <cp:lastModifiedBy>微软用户</cp:lastModifiedBy>
  <cp:revision>2</cp:revision>
  <cp:lastPrinted>2016-08-29T00:54:00Z</cp:lastPrinted>
  <dcterms:created xsi:type="dcterms:W3CDTF">2018-08-16T13:05:00Z</dcterms:created>
  <dcterms:modified xsi:type="dcterms:W3CDTF">2018-08-16T13:05:00Z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y fmtid="{D5CDD505-2E9C-101B-9397-08002B2CF9AE}" pid="3" name="KSORubyTemplateID">
    <vt:lpwstr>6</vt:lpwstr>
  </property>
</Properties>
</file>